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08CC" w14:textId="77777777" w:rsidR="00B24D69" w:rsidRPr="0009523E" w:rsidRDefault="002E2BCF" w:rsidP="003558E5">
      <w:pPr>
        <w:spacing w:before="480" w:after="240"/>
        <w:rPr>
          <w:rFonts w:ascii="Helvetica 75 Bold" w:hAnsi="Helvetica 75 Bold"/>
          <w:b/>
          <w:sz w:val="56"/>
          <w:rPrChange w:id="9" w:author="Patrick CHALUMET" w:date="2024-09-18T19:54:00Z" w16du:dateUtc="2024-09-18T17:54:00Z">
            <w:rPr>
              <w:rFonts w:ascii="Helvetica 75 Bold" w:hAnsi="Helvetica 75 Bold"/>
              <w:color w:val="FF6600"/>
              <w:sz w:val="56"/>
            </w:rPr>
          </w:rPrChange>
        </w:rPr>
        <w:pPrChange w:id="10" w:author="Patrick CHALUMET" w:date="2024-09-18T19:54:00Z" w16du:dateUtc="2024-09-18T17:54:00Z">
          <w:pPr>
            <w:keepNext/>
            <w:spacing w:before="240" w:after="240"/>
            <w:jc w:val="both"/>
            <w:outlineLvl w:val="0"/>
          </w:pPr>
        </w:pPrChange>
      </w:pPr>
      <w:bookmarkStart w:id="11" w:name="_Toc469066119"/>
      <w:bookmarkStart w:id="12" w:name="_Toc106890377"/>
      <w:bookmarkStart w:id="13" w:name="_Toc110056245"/>
      <w:bookmarkStart w:id="14" w:name="_Toc211414363"/>
      <w:bookmarkStart w:id="15" w:name="_Toc226948956"/>
      <w:bookmarkStart w:id="16" w:name="_Toc246759872"/>
      <w:bookmarkStart w:id="17" w:name="_Toc231120486"/>
      <w:bookmarkStart w:id="18" w:name="_Toc275277607"/>
      <w:bookmarkStart w:id="19" w:name="_Toc275277939"/>
      <w:bookmarkStart w:id="20" w:name="_Toc275608725"/>
      <w:bookmarkStart w:id="21" w:name="_Toc275608800"/>
      <w:bookmarkStart w:id="22" w:name="_Toc275608875"/>
      <w:bookmarkStart w:id="23" w:name="_Toc293482395"/>
      <w:bookmarkStart w:id="24" w:name="_Toc318450279"/>
      <w:r w:rsidRPr="0009523E">
        <w:rPr>
          <w:rFonts w:ascii="Helvetica 75 Bold" w:hAnsi="Helvetica 75 Bold"/>
          <w:b/>
          <w:sz w:val="56"/>
          <w:rPrChange w:id="25" w:author="Patrick CHALUMET" w:date="2024-09-18T19:54:00Z" w16du:dateUtc="2024-09-18T17:54:00Z">
            <w:rPr>
              <w:rFonts w:ascii="Helvetica 75 Bold" w:hAnsi="Helvetica 75 Bold"/>
              <w:color w:val="FF6600"/>
              <w:sz w:val="56"/>
            </w:rPr>
          </w:rPrChange>
        </w:rPr>
        <w:t>Annexe</w:t>
      </w:r>
      <w:r w:rsidR="00B24D69" w:rsidRPr="0009523E">
        <w:rPr>
          <w:rFonts w:ascii="Helvetica 75 Bold" w:hAnsi="Helvetica 75 Bold"/>
          <w:b/>
          <w:sz w:val="56"/>
          <w:rPrChange w:id="26" w:author="Patrick CHALUMET" w:date="2024-09-18T19:54:00Z" w16du:dateUtc="2024-09-18T17:54:00Z">
            <w:rPr>
              <w:rFonts w:ascii="Helvetica 75 Bold" w:hAnsi="Helvetica 75 Bold"/>
              <w:color w:val="FF6600"/>
              <w:sz w:val="56"/>
            </w:rPr>
          </w:rPrChange>
        </w:rPr>
        <w:t xml:space="preserve"> </w:t>
      </w:r>
      <w:bookmarkEnd w:id="11"/>
      <w:r w:rsidR="00B24D69" w:rsidRPr="0009523E">
        <w:rPr>
          <w:rFonts w:ascii="Helvetica 75 Bold" w:hAnsi="Helvetica 75 Bold"/>
          <w:b/>
          <w:sz w:val="56"/>
          <w:rPrChange w:id="27" w:author="Patrick CHALUMET" w:date="2024-09-18T19:54:00Z" w16du:dateUtc="2024-09-18T17:54:00Z">
            <w:rPr>
              <w:rFonts w:ascii="Helvetica 75 Bold" w:hAnsi="Helvetica 75 Bold"/>
              <w:color w:val="FF6600"/>
              <w:sz w:val="56"/>
            </w:rPr>
          </w:rPrChange>
        </w:rPr>
        <w:t>1</w:t>
      </w:r>
      <w:r w:rsidR="007330DA" w:rsidRPr="0009523E">
        <w:rPr>
          <w:rFonts w:ascii="Helvetica 75 Bold" w:hAnsi="Helvetica 75 Bold"/>
          <w:b/>
          <w:sz w:val="56"/>
          <w:rPrChange w:id="28" w:author="Patrick CHALUMET" w:date="2024-09-18T19:54:00Z" w16du:dateUtc="2024-09-18T17:54:00Z">
            <w:rPr>
              <w:rFonts w:ascii="Helvetica 75 Bold" w:hAnsi="Helvetica 75 Bold"/>
              <w:color w:val="FF6600"/>
              <w:sz w:val="56"/>
            </w:rPr>
          </w:rPrChange>
        </w:rPr>
        <w:t xml:space="preserve"> - prix</w:t>
      </w:r>
      <w:bookmarkEnd w:id="12"/>
    </w:p>
    <w:p w14:paraId="3810A419" w14:textId="77777777" w:rsidR="007A623A" w:rsidRDefault="007A623A" w:rsidP="00B24D69">
      <w:pPr>
        <w:rPr>
          <w:ins w:id="29" w:author="Patrick CHALUMET" w:date="2024-09-18T19:54:00Z" w16du:dateUtc="2024-09-18T17:54:00Z"/>
          <w:sz w:val="40"/>
          <w:szCs w:val="40"/>
        </w:rPr>
      </w:pPr>
    </w:p>
    <w:p w14:paraId="237108CD" w14:textId="4E2A09F7" w:rsidR="00B24D69" w:rsidRPr="003E0C84" w:rsidRDefault="00601FD8" w:rsidP="007A623A">
      <w:pPr>
        <w:spacing w:before="360" w:after="240"/>
        <w:rPr>
          <w:b/>
          <w:sz w:val="28"/>
          <w:rPrChange w:id="30" w:author="Patrick CHALUMET" w:date="2024-09-18T19:54:00Z" w16du:dateUtc="2024-09-18T17:54:00Z">
            <w:rPr>
              <w:b/>
              <w:sz w:val="36"/>
            </w:rPr>
          </w:rPrChange>
        </w:rPr>
        <w:pPrChange w:id="31" w:author="Patrick CHALUMET" w:date="2024-09-18T19:54:00Z" w16du:dateUtc="2024-09-18T17:54:00Z">
          <w:pPr/>
        </w:pPrChange>
      </w:pPr>
      <w:r w:rsidRPr="003E0C84">
        <w:rPr>
          <w:b/>
          <w:sz w:val="28"/>
          <w:rPrChange w:id="32" w:author="Patrick CHALUMET" w:date="2024-09-18T19:54:00Z" w16du:dateUtc="2024-09-18T17:54:00Z">
            <w:rPr>
              <w:b/>
              <w:sz w:val="36"/>
            </w:rPr>
          </w:rPrChange>
        </w:rPr>
        <w:t xml:space="preserve">Offre </w:t>
      </w:r>
      <w:r w:rsidR="008875AF" w:rsidRPr="003E0C84">
        <w:rPr>
          <w:b/>
          <w:sz w:val="28"/>
          <w:rPrChange w:id="33" w:author="Patrick CHALUMET" w:date="2024-09-18T19:54:00Z" w16du:dateUtc="2024-09-18T17:54:00Z">
            <w:rPr>
              <w:b/>
              <w:sz w:val="36"/>
            </w:rPr>
          </w:rPrChange>
        </w:rPr>
        <w:t xml:space="preserve">FTTE passif </w:t>
      </w:r>
      <w:r w:rsidR="00184812" w:rsidRPr="003E0C84">
        <w:rPr>
          <w:b/>
          <w:sz w:val="28"/>
          <w:rPrChange w:id="34" w:author="Patrick CHALUMET" w:date="2024-09-18T19:54:00Z" w16du:dateUtc="2024-09-18T17:54:00Z">
            <w:rPr>
              <w:b/>
              <w:sz w:val="36"/>
            </w:rPr>
          </w:rPrChange>
        </w:rPr>
        <w:t>PM</w:t>
      </w:r>
      <w:r w:rsidR="00C96A4F" w:rsidRPr="003E0C84">
        <w:rPr>
          <w:b/>
          <w:sz w:val="28"/>
          <w:rPrChange w:id="35" w:author="Patrick CHALUMET" w:date="2024-09-18T19:54:00Z" w16du:dateUtc="2024-09-18T17:54:00Z">
            <w:rPr>
              <w:b/>
              <w:sz w:val="36"/>
            </w:rPr>
          </w:rPrChange>
        </w:rPr>
        <w:t xml:space="preserve"> </w:t>
      </w:r>
      <w:del w:id="36" w:author="Patrick CHALUMET" w:date="2024-09-18T19:54:00Z" w16du:dateUtc="2024-09-18T17:54:00Z">
        <w:r w:rsidR="007B3458" w:rsidRPr="007C2D1A">
          <w:rPr>
            <w:b/>
            <w:bCs/>
            <w:sz w:val="36"/>
            <w:szCs w:val="36"/>
          </w:rPr>
          <w:delText>d’ORNE</w:delText>
        </w:r>
      </w:del>
      <w:ins w:id="37" w:author="Patrick CHALUMET" w:date="2024-09-18T19:54:00Z" w16du:dateUtc="2024-09-18T17:54:00Z">
        <w:r w:rsidR="00C96A4F" w:rsidRPr="003E0C84">
          <w:rPr>
            <w:b/>
            <w:bCs/>
            <w:sz w:val="28"/>
            <w:szCs w:val="28"/>
          </w:rPr>
          <w:t xml:space="preserve">de </w:t>
        </w:r>
        <w:r w:rsidR="00D135C9" w:rsidRPr="00D135C9">
          <w:rPr>
            <w:b/>
            <w:bCs/>
            <w:sz w:val="28"/>
            <w:szCs w:val="28"/>
          </w:rPr>
          <w:t>ORNE</w:t>
        </w:r>
      </w:ins>
      <w:r w:rsidR="00D135C9" w:rsidRPr="00D135C9">
        <w:rPr>
          <w:b/>
          <w:sz w:val="28"/>
          <w:rPrChange w:id="38" w:author="Patrick CHALUMET" w:date="2024-09-18T19:54:00Z" w16du:dateUtc="2024-09-18T17:54:00Z">
            <w:rPr>
              <w:b/>
              <w:sz w:val="36"/>
            </w:rPr>
          </w:rPrChange>
        </w:rPr>
        <w:t xml:space="preserve"> DÉPARTEMENT TRÈS HAUT DÉBIT</w:t>
      </w:r>
    </w:p>
    <w:p w14:paraId="237108CE" w14:textId="77777777" w:rsidR="00B24D69" w:rsidRPr="007A623A" w:rsidRDefault="00B24D69" w:rsidP="00B24D69">
      <w:pPr>
        <w:rPr>
          <w:ins w:id="39" w:author="Patrick CHALUMET" w:date="2024-09-18T19:54:00Z" w16du:dateUtc="2024-09-18T17:54:00Z"/>
          <w:sz w:val="40"/>
          <w:szCs w:val="40"/>
        </w:rPr>
      </w:pPr>
    </w:p>
    <w:p w14:paraId="06306CA5" w14:textId="34BE1E5A" w:rsidR="00523E22" w:rsidRDefault="007A623A">
      <w:pPr>
        <w:rPr>
          <w:ins w:id="40" w:author="Patrick CHALUMET" w:date="2024-09-18T19:54:00Z" w16du:dateUtc="2024-09-18T17:54:00Z"/>
          <w:rFonts w:cs="Arial"/>
          <w:szCs w:val="20"/>
        </w:rPr>
      </w:pPr>
      <w:ins w:id="41" w:author="Patrick CHALUMET" w:date="2024-09-18T19:54:00Z" w16du:dateUtc="2024-09-18T17:54:00Z">
        <w:r>
          <w:rPr>
            <w:rFonts w:cs="Arial"/>
            <w:szCs w:val="20"/>
          </w:rPr>
          <w:br w:type="page"/>
        </w:r>
      </w:ins>
    </w:p>
    <w:sdt>
      <w:sdtPr>
        <w:rPr>
          <w:rFonts w:ascii="Helvetica 55 Roman" w:hAnsi="Helvetica 55 Roman"/>
          <w:szCs w:val="24"/>
          <w:lang w:bidi="ar-SA"/>
        </w:rPr>
        <w:id w:val="-61328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C4A287" w14:textId="60C7D815" w:rsidR="00523E22" w:rsidRPr="003558E5" w:rsidRDefault="00523E22" w:rsidP="003558E5">
          <w:pPr>
            <w:pStyle w:val="Textebrut"/>
            <w:rPr>
              <w:ins w:id="42" w:author="Patrick CHALUMET" w:date="2024-09-18T19:54:00Z" w16du:dateUtc="2024-09-18T17:54:00Z"/>
              <w:rFonts w:ascii="Helvetica 55 Roman" w:hAnsi="Helvetica 55 Roman"/>
              <w:b/>
              <w:bCs/>
              <w:sz w:val="28"/>
              <w:szCs w:val="28"/>
            </w:rPr>
          </w:pPr>
          <w:ins w:id="43" w:author="Patrick CHALUMET" w:date="2024-09-18T19:54:00Z" w16du:dateUtc="2024-09-18T17:54:00Z">
            <w:r w:rsidRPr="003558E5">
              <w:rPr>
                <w:rFonts w:ascii="Helvetica 55 Roman" w:hAnsi="Helvetica 55 Roman"/>
                <w:b/>
                <w:bCs/>
                <w:sz w:val="28"/>
                <w:szCs w:val="28"/>
              </w:rPr>
              <w:t>Table des matières</w:t>
            </w:r>
          </w:ins>
        </w:p>
        <w:p w14:paraId="1BD1DCF7" w14:textId="6B7BFA85" w:rsidR="00F65A70" w:rsidRDefault="00523E22">
          <w:pPr>
            <w:pStyle w:val="TM1"/>
            <w:rPr>
              <w:ins w:id="44" w:author="Patrick CHALUMET" w:date="2024-09-18T19:54:00Z" w16du:dateUtc="2024-09-18T17:54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5" w:author="Patrick CHALUMET" w:date="2024-09-18T19:54:00Z" w16du:dateUtc="2024-09-18T17:54:00Z">
            <w:r>
              <w:fldChar w:fldCharType="begin"/>
            </w:r>
            <w:r>
              <w:instrText xml:space="preserve"> TOC \o "1-3" \h \z \u </w:instrText>
            </w:r>
            <w:r>
              <w:fldChar w:fldCharType="separate"/>
            </w:r>
            <w:r w:rsidR="00B401C6">
              <w:fldChar w:fldCharType="begin"/>
            </w:r>
            <w:r w:rsidR="00B401C6">
              <w:instrText>HYPERLINK \l "_Toc106891289"</w:instrText>
            </w:r>
            <w:r w:rsidR="00B401C6">
              <w:fldChar w:fldCharType="separate"/>
            </w:r>
            <w:r w:rsidR="00F65A70" w:rsidRPr="00681090">
              <w:rPr>
                <w:rStyle w:val="Lienhypertexte"/>
                <w:noProof/>
              </w:rPr>
              <w:t>1.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Frais de mise à disposition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_Toc106891289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 w:rsidR="00B401C6">
              <w:rPr>
                <w:noProof/>
              </w:rPr>
              <w:fldChar w:fldCharType="end"/>
            </w:r>
          </w:ins>
        </w:p>
        <w:p w14:paraId="5D16AEBE" w14:textId="653C9579" w:rsidR="00F65A70" w:rsidRDefault="00B401C6">
          <w:pPr>
            <w:pStyle w:val="TM1"/>
            <w:rPr>
              <w:ins w:id="46" w:author="Patrick CHALUMET" w:date="2024-09-18T19:54:00Z" w16du:dateUtc="2024-09-18T17:54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7" w:author="Patrick CHALUMET" w:date="2024-09-18T19:54:00Z" w16du:dateUtc="2024-09-18T17:54:00Z">
            <w:r>
              <w:fldChar w:fldCharType="begin"/>
            </w:r>
            <w:r>
              <w:instrText>HYPERLINK \l "_Toc106891290"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2.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Abonnement mensuel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_Toc106891290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A3AA602" w14:textId="5358B965" w:rsidR="00F65A70" w:rsidRDefault="00B401C6">
          <w:pPr>
            <w:pStyle w:val="TM1"/>
            <w:rPr>
              <w:ins w:id="48" w:author="Patrick CHALUMET" w:date="2024-09-18T19:54:00Z" w16du:dateUtc="2024-09-18T17:54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49" w:author="Patrick CHALUMET" w:date="2024-09-18T19:54:00Z" w16du:dateUtc="2024-09-18T17:54:00Z">
            <w:r>
              <w:fldChar w:fldCharType="begin"/>
            </w:r>
            <w:r>
              <w:instrText>HYPERLINK \l "_Toc106891291"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3.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mise à disposition sur bandeau optique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_Toc106891291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6FF85A6" w14:textId="31E91D7E" w:rsidR="00F65A70" w:rsidRDefault="00B401C6">
          <w:pPr>
            <w:pStyle w:val="TM1"/>
            <w:rPr>
              <w:ins w:id="50" w:author="Patrick CHALUMET" w:date="2024-09-18T19:54:00Z" w16du:dateUtc="2024-09-18T17:54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1" w:author="Patrick CHALUMET" w:date="2024-09-18T19:54:00Z" w16du:dateUtc="2024-09-18T17:54:00Z">
            <w:r>
              <w:fldChar w:fldCharType="begin"/>
            </w:r>
            <w:r>
              <w:instrText>HYPERLINK \l "_Toc106891292"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4.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GTR S1 d’un Accès FTTE passif PM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_Toc106891292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3B712DC" w14:textId="1A7C8F30" w:rsidR="00F65A70" w:rsidRDefault="00B401C6">
          <w:pPr>
            <w:pStyle w:val="TM1"/>
            <w:rPr>
              <w:ins w:id="52" w:author="Patrick CHALUMET" w:date="2024-09-18T19:54:00Z" w16du:dateUtc="2024-09-18T17:54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3" w:author="Patrick CHALUMET" w:date="2024-09-18T19:54:00Z" w16du:dateUtc="2024-09-18T17:54:00Z">
            <w:r>
              <w:fldChar w:fldCharType="begin"/>
            </w:r>
            <w:r>
              <w:instrText>HYPERLINK \l "_Toc106891293"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5.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Modifications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_Toc106891293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15B6ECB" w14:textId="74B324EB" w:rsidR="00F65A70" w:rsidRDefault="00B401C6">
          <w:pPr>
            <w:pStyle w:val="TM1"/>
            <w:rPr>
              <w:ins w:id="54" w:author="Patrick CHALUMET" w:date="2024-09-18T19:54:00Z" w16du:dateUtc="2024-09-18T17:54:00Z"/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ins w:id="55" w:author="Patrick CHALUMET" w:date="2024-09-18T19:54:00Z" w16du:dateUtc="2024-09-18T17:54:00Z">
            <w:r>
              <w:fldChar w:fldCharType="begin"/>
            </w:r>
            <w:r>
              <w:instrText>HYPERLINK \l "_Toc106891294"</w:instrText>
            </w:r>
            <w:r>
              <w:fldChar w:fldCharType="separate"/>
            </w:r>
            <w:r w:rsidR="00F65A70" w:rsidRPr="00681090">
              <w:rPr>
                <w:rStyle w:val="Lienhypertexte"/>
                <w:noProof/>
              </w:rPr>
              <w:t>6.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Interventions à Tort (IAT)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_Toc106891294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49BCB71" w14:textId="1BB638AA" w:rsidR="00523E22" w:rsidRDefault="00523E22">
          <w:pPr>
            <w:rPr>
              <w:ins w:id="56" w:author="Patrick CHALUMET" w:date="2024-09-18T19:54:00Z" w16du:dateUtc="2024-09-18T17:54:00Z"/>
            </w:rPr>
          </w:pPr>
          <w:ins w:id="57" w:author="Patrick CHALUMET" w:date="2024-09-18T19:54:00Z" w16du:dateUtc="2024-09-18T17:54:00Z">
            <w:r>
              <w:rPr>
                <w:b/>
                <w:bCs/>
              </w:rPr>
              <w:fldChar w:fldCharType="end"/>
            </w:r>
          </w:ins>
        </w:p>
      </w:sdtContent>
    </w:sdt>
    <w:p w14:paraId="06A3C15C" w14:textId="11BC7710" w:rsidR="00523E22" w:rsidRDefault="00523E22">
      <w:pPr>
        <w:rPr>
          <w:ins w:id="58" w:author="Patrick CHALUMET" w:date="2024-09-18T19:54:00Z" w16du:dateUtc="2024-09-18T17:54:00Z"/>
          <w:rFonts w:cs="Arial"/>
          <w:szCs w:val="20"/>
        </w:rPr>
      </w:pPr>
    </w:p>
    <w:p w14:paraId="037E468F" w14:textId="77777777" w:rsidR="00B25CBB" w:rsidRDefault="00B25CBB">
      <w:pPr>
        <w:rPr>
          <w:rPrChange w:id="59" w:author="Patrick CHALUMET" w:date="2024-09-18T19:54:00Z" w16du:dateUtc="2024-09-18T17:54:00Z">
            <w:rPr>
              <w:sz w:val="40"/>
            </w:rPr>
          </w:rPrChange>
        </w:rPr>
      </w:pPr>
      <w:ins w:id="60" w:author="Patrick CHALUMET" w:date="2024-09-18T19:54:00Z" w16du:dateUtc="2024-09-18T17:54:00Z">
        <w:r>
          <w:rPr>
            <w:rFonts w:cs="Arial"/>
            <w:szCs w:val="20"/>
          </w:rPr>
          <w:br w:type="page"/>
        </w:r>
      </w:ins>
    </w:p>
    <w:p w14:paraId="237108CF" w14:textId="20CA146C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La présente annexe est établie notamme</w:t>
      </w:r>
      <w:r w:rsidR="003045C9" w:rsidRPr="007A623A">
        <w:rPr>
          <w:rFonts w:cs="Arial"/>
          <w:szCs w:val="20"/>
        </w:rPr>
        <w:t>nt par application de l’article</w:t>
      </w:r>
      <w:r w:rsidRPr="007A623A">
        <w:rPr>
          <w:rFonts w:cs="Arial"/>
          <w:szCs w:val="20"/>
        </w:rPr>
        <w:t xml:space="preserve"> intitulé « prix » du Contrat. </w:t>
      </w:r>
    </w:p>
    <w:p w14:paraId="237108D0" w14:textId="77777777" w:rsidR="00B24D69" w:rsidRPr="007A623A" w:rsidRDefault="00B24D69" w:rsidP="00B24D69">
      <w:pPr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Tous les prix mentionnés à la présente annexe sont exprimés en euros hors taxes.</w:t>
      </w:r>
    </w:p>
    <w:p w14:paraId="237108D1" w14:textId="77777777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Les tarifs de la présente annexe s’entendent hors Difficultés Exceptionnelles de Constructions.</w:t>
      </w:r>
    </w:p>
    <w:p w14:paraId="237108D2" w14:textId="77777777" w:rsidR="0031596A" w:rsidRPr="007A623A" w:rsidRDefault="0031596A" w:rsidP="00B24D69">
      <w:pPr>
        <w:spacing w:before="120"/>
        <w:jc w:val="both"/>
        <w:rPr>
          <w:rFonts w:cs="Arial"/>
          <w:szCs w:val="20"/>
        </w:rPr>
      </w:pPr>
    </w:p>
    <w:p w14:paraId="237108D3" w14:textId="77777777" w:rsidR="00B24D69" w:rsidRPr="00AC70D2" w:rsidRDefault="00B24D69" w:rsidP="0016283A">
      <w:pPr>
        <w:pStyle w:val="Titre1"/>
        <w:pPrChange w:id="61" w:author="Patrick CHALUMET" w:date="2024-09-18T19:54:00Z" w16du:dateUtc="2024-09-18T17:54:00Z">
          <w:pPr>
            <w:pStyle w:val="Titre"/>
          </w:pPr>
        </w:pPrChange>
      </w:pPr>
      <w:bookmarkStart w:id="62" w:name="_Toc469066120"/>
      <w:bookmarkStart w:id="63" w:name="_Toc468875177"/>
      <w:bookmarkStart w:id="64" w:name="_Toc468352046"/>
      <w:bookmarkStart w:id="65" w:name="_Toc106891289"/>
      <w:r w:rsidRPr="00AC70D2">
        <w:t>Frais de mise à disposition</w:t>
      </w:r>
      <w:bookmarkEnd w:id="62"/>
      <w:bookmarkEnd w:id="63"/>
      <w:bookmarkEnd w:id="64"/>
      <w:bookmarkEnd w:id="65"/>
      <w:r w:rsidRPr="00AC70D2">
        <w:t xml:space="preserve"> </w:t>
      </w:r>
    </w:p>
    <w:p w14:paraId="237108D4" w14:textId="77777777" w:rsidR="00B24D69" w:rsidRPr="007A623A" w:rsidRDefault="00B24D69" w:rsidP="00B24D69">
      <w:pPr>
        <w:rPr>
          <w:ins w:id="66" w:author="Patrick CHALUMET" w:date="2024-09-18T19:54:00Z" w16du:dateUtc="2024-09-18T17:54:00Z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552"/>
        <w:tblGridChange w:id="67">
          <w:tblGrid>
            <w:gridCol w:w="113"/>
            <w:gridCol w:w="5665"/>
            <w:gridCol w:w="521"/>
            <w:gridCol w:w="2031"/>
            <w:gridCol w:w="682"/>
          </w:tblGrid>
        </w:tblGridChange>
      </w:tblGrid>
      <w:tr w:rsidR="00B401C6" w:rsidRPr="007A623A" w14:paraId="237108D7" w14:textId="77777777" w:rsidTr="00B25CBB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D5" w14:textId="77777777" w:rsidR="00B24D69" w:rsidRPr="00416016" w:rsidRDefault="00184812" w:rsidP="00B25CBB">
            <w:pPr>
              <w:spacing w:before="120"/>
              <w:jc w:val="center"/>
              <w:rPr>
                <w:b/>
                <w:rPrChange w:id="68" w:author="Patrick CHALUMET" w:date="2024-09-18T19:54:00Z" w16du:dateUtc="2024-09-18T17:54:00Z">
                  <w:rPr/>
                </w:rPrChange>
              </w:rPr>
            </w:pPr>
            <w:r w:rsidRPr="00416016">
              <w:rPr>
                <w:b/>
                <w:rPrChange w:id="69" w:author="Patrick CHALUMET" w:date="2024-09-18T19:54:00Z" w16du:dateUtc="2024-09-18T17:54:00Z">
                  <w:rPr/>
                </w:rPrChange>
              </w:rPr>
              <w:t>P</w:t>
            </w:r>
            <w:r w:rsidR="00B24D69" w:rsidRPr="00416016">
              <w:rPr>
                <w:b/>
                <w:rPrChange w:id="70" w:author="Patrick CHALUMET" w:date="2024-09-18T19:54:00Z" w16du:dateUtc="2024-09-18T17:54:00Z">
                  <w:rPr/>
                </w:rPrChange>
              </w:rPr>
              <w:t>restation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D6" w14:textId="3DCD14EF" w:rsidR="00B24D69" w:rsidRPr="00416016" w:rsidRDefault="00B24D69" w:rsidP="00B25CBB">
            <w:pPr>
              <w:spacing w:before="120"/>
              <w:jc w:val="center"/>
              <w:rPr>
                <w:b/>
                <w:rPrChange w:id="71" w:author="Patrick CHALUMET" w:date="2024-09-18T19:54:00Z" w16du:dateUtc="2024-09-18T17:54:00Z">
                  <w:rPr/>
                </w:rPrChange>
              </w:rPr>
              <w:pPrChange w:id="72" w:author="Patrick CHALUMET" w:date="2024-09-18T19:54:00Z" w16du:dateUtc="2024-09-18T17:54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73" w:author="Patrick CHALUMET" w:date="2024-09-18T19:54:00Z" w16du:dateUtc="2024-09-18T17:54:00Z">
                  <w:rPr/>
                </w:rPrChange>
              </w:rPr>
              <w:t>frais de mise à disposition</w:t>
            </w:r>
            <w:del w:id="74" w:author="Patrick CHALUMET" w:date="2024-09-18T19:54:00Z" w16du:dateUtc="2024-09-18T17:54:00Z">
              <w:r w:rsidRPr="00B24D69">
                <w:rPr>
                  <w:rFonts w:cs="Arial"/>
                  <w:szCs w:val="20"/>
                </w:rPr>
                <w:delText xml:space="preserve"> </w:delText>
              </w:r>
            </w:del>
          </w:p>
        </w:tc>
      </w:tr>
      <w:tr w:rsidR="00B24D69" w:rsidRPr="007A623A" w14:paraId="237108DA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75" w:author="Patrick CHALUMET" w:date="2024-09-18T19:54:00Z" w16du:dateUtc="2024-09-18T17:54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76" w:author="Patrick CHALUMET" w:date="2024-09-18T19:54:00Z" w16du:dateUtc="2024-09-18T17:54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7" w:author="Patrick CHALUMET" w:date="2024-09-18T19:54:00Z" w16du:dateUtc="2024-09-18T17:54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D8" w14:textId="77777777" w:rsidR="000A6F05" w:rsidRPr="007A623A" w:rsidRDefault="00B24D69" w:rsidP="00B25CBB">
            <w:pPr>
              <w:jc w:val="center"/>
              <w:rPr>
                <w:szCs w:val="20"/>
              </w:rPr>
              <w:pPrChange w:id="78" w:author="Patrick CHALUMET" w:date="2024-09-18T19:54:00Z" w16du:dateUtc="2024-09-18T17:54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  <w:r w:rsidR="006539A5" w:rsidRPr="007A623A">
              <w:rPr>
                <w:szCs w:val="20"/>
              </w:rPr>
              <w:t xml:space="preserve"> </w:t>
            </w:r>
            <w:r w:rsidR="00A10312" w:rsidRPr="007A623A">
              <w:rPr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9" w:author="Patrick CHALUMET" w:date="2024-09-18T19:54:00Z" w16du:dateUtc="2024-09-18T17:54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D9" w14:textId="77777777" w:rsidR="000A6F05" w:rsidRPr="007A623A" w:rsidRDefault="00B24D69" w:rsidP="00B25CBB">
            <w:pPr>
              <w:spacing w:before="120"/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612</w:t>
            </w:r>
          </w:p>
        </w:tc>
      </w:tr>
      <w:tr w:rsidR="00F45953" w:rsidRPr="007A623A" w14:paraId="237108DD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80" w:author="Patrick CHALUMET" w:date="2024-09-18T19:54:00Z" w16du:dateUtc="2024-09-18T17:54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81" w:author="Patrick CHALUMET" w:date="2024-09-18T19:54:00Z" w16du:dateUtc="2024-09-18T17:54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2" w:author="Patrick CHALUMET" w:date="2024-09-18T19:54:00Z" w16du:dateUtc="2024-09-18T17:54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B" w14:textId="77777777" w:rsidR="00F45953" w:rsidRPr="007A623A" w:rsidRDefault="00F45953" w:rsidP="00B25CBB">
            <w:pPr>
              <w:jc w:val="center"/>
              <w:rPr>
                <w:szCs w:val="20"/>
              </w:rPr>
              <w:pPrChange w:id="83" w:author="Patrick CHALUMET" w:date="2024-09-18T19:54:00Z" w16du:dateUtc="2024-09-18T17:54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câblage optique de longueur </w:t>
            </w:r>
            <w:r w:rsidR="0031596A" w:rsidRPr="007A623A">
              <w:rPr>
                <w:szCs w:val="20"/>
              </w:rPr>
              <w:t xml:space="preserve">comprise entre </w:t>
            </w:r>
            <w:r w:rsidRPr="007A623A">
              <w:rPr>
                <w:szCs w:val="20"/>
              </w:rPr>
              <w:t>30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4" w:author="Patrick CHALUMET" w:date="2024-09-18T19:54:00Z" w16du:dateUtc="2024-09-18T17:54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C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299</w:t>
            </w:r>
          </w:p>
        </w:tc>
      </w:tr>
      <w:tr w:rsidR="00F45953" w:rsidRPr="007A623A" w14:paraId="237108E0" w14:textId="77777777" w:rsidTr="00B25CBB">
        <w:tblPrEx>
          <w:tblW w:w="82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85" w:author="Patrick CHALUMET" w:date="2024-09-18T19:54:00Z" w16du:dateUtc="2024-09-18T17:54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86" w:author="Patrick CHALUMET" w:date="2024-09-18T19:54:00Z" w16du:dateUtc="2024-09-18T17:54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7" w:author="Patrick CHALUMET" w:date="2024-09-18T19:54:00Z" w16du:dateUtc="2024-09-18T17:54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E" w14:textId="77777777" w:rsidR="00F45953" w:rsidRPr="007A623A" w:rsidRDefault="00F45953" w:rsidP="00B25CBB">
            <w:pPr>
              <w:jc w:val="center"/>
              <w:rPr>
                <w:szCs w:val="20"/>
              </w:rPr>
              <w:pPrChange w:id="88" w:author="Patrick CHALUMET" w:date="2024-09-18T19:54:00Z" w16du:dateUtc="2024-09-18T17:54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câblage optique </w:t>
            </w:r>
            <w:r w:rsidR="0031596A" w:rsidRPr="007A623A">
              <w:rPr>
                <w:szCs w:val="20"/>
              </w:rPr>
              <w:t xml:space="preserve">de longueur </w:t>
            </w:r>
            <w:r w:rsidRPr="007A623A">
              <w:rPr>
                <w:szCs w:val="20"/>
              </w:rPr>
              <w:t>supérieur</w:t>
            </w:r>
            <w:r w:rsidR="0031596A" w:rsidRPr="007A623A">
              <w:rPr>
                <w:szCs w:val="20"/>
              </w:rPr>
              <w:t>e</w:t>
            </w:r>
            <w:r w:rsidRPr="007A623A">
              <w:rPr>
                <w:szCs w:val="20"/>
              </w:rPr>
              <w:t xml:space="preserve">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9" w:author="Patrick CHALUMET" w:date="2024-09-18T19:54:00Z" w16du:dateUtc="2024-09-18T17:54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8DF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sur devis</w:t>
            </w:r>
          </w:p>
        </w:tc>
      </w:tr>
    </w:tbl>
    <w:p w14:paraId="237108E1" w14:textId="77777777" w:rsidR="00B24D69" w:rsidRPr="007A623A" w:rsidRDefault="00A10312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* comprend le câble optique de longueur inférieure à 30 mètres.</w:t>
      </w:r>
    </w:p>
    <w:p w14:paraId="237108E2" w14:textId="77777777" w:rsidR="00A10312" w:rsidRPr="007A623A" w:rsidRDefault="0031596A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Cette</w:t>
      </w:r>
      <w:r w:rsidR="00A10312" w:rsidRPr="007A623A">
        <w:rPr>
          <w:rFonts w:cs="Arial"/>
          <w:szCs w:val="20"/>
        </w:rPr>
        <w:t xml:space="preserve"> longueur de câble optique est décrite dans les STAS.</w:t>
      </w:r>
    </w:p>
    <w:p w14:paraId="237108E3" w14:textId="77777777" w:rsidR="00A10312" w:rsidRPr="007A623A" w:rsidRDefault="00A10312" w:rsidP="00B24D69">
      <w:pPr>
        <w:spacing w:before="120"/>
        <w:jc w:val="both"/>
        <w:rPr>
          <w:rFonts w:cs="Arial"/>
          <w:szCs w:val="20"/>
        </w:rPr>
      </w:pPr>
    </w:p>
    <w:p w14:paraId="237108E4" w14:textId="77777777" w:rsidR="00B24D69" w:rsidRPr="00E30254" w:rsidRDefault="00B24D69" w:rsidP="0016283A">
      <w:pPr>
        <w:pStyle w:val="Titre1"/>
        <w:pPrChange w:id="90" w:author="Patrick CHALUMET" w:date="2024-09-18T19:54:00Z" w16du:dateUtc="2024-09-18T17:54:00Z">
          <w:pPr>
            <w:pStyle w:val="Titre"/>
          </w:pPr>
        </w:pPrChange>
      </w:pPr>
      <w:r w:rsidRPr="00E30254">
        <w:t xml:space="preserve"> </w:t>
      </w:r>
      <w:bookmarkStart w:id="91" w:name="_Toc469066121"/>
      <w:bookmarkStart w:id="92" w:name="_Toc468875178"/>
      <w:bookmarkStart w:id="93" w:name="_Toc468352047"/>
      <w:bookmarkStart w:id="94" w:name="_Toc106891290"/>
      <w:r w:rsidRPr="00E30254">
        <w:t>Abonnement mensuel</w:t>
      </w:r>
      <w:bookmarkEnd w:id="91"/>
      <w:bookmarkEnd w:id="92"/>
      <w:bookmarkEnd w:id="93"/>
      <w:bookmarkEnd w:id="94"/>
    </w:p>
    <w:p w14:paraId="237108E5" w14:textId="77777777" w:rsidR="00B24D69" w:rsidRPr="007A623A" w:rsidRDefault="00B24D69" w:rsidP="00B24D69">
      <w:pPr>
        <w:rPr>
          <w:ins w:id="95" w:author="Patrick CHALUMET" w:date="2024-09-18T19:54:00Z" w16du:dateUtc="2024-09-18T17:54:00Z"/>
        </w:rPr>
      </w:pPr>
    </w:p>
    <w:tbl>
      <w:tblPr>
        <w:tblW w:w="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96"/>
        <w:tblGridChange w:id="96">
          <w:tblGrid>
            <w:gridCol w:w="113"/>
            <w:gridCol w:w="2972"/>
            <w:gridCol w:w="80"/>
            <w:gridCol w:w="2314"/>
            <w:gridCol w:w="402"/>
          </w:tblGrid>
        </w:tblGridChange>
      </w:tblGrid>
      <w:tr w:rsidR="00B401C6" w:rsidRPr="007A623A" w14:paraId="237108E8" w14:textId="77777777" w:rsidTr="00416016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6" w14:textId="77777777" w:rsidR="00B24D69" w:rsidRPr="00416016" w:rsidRDefault="00B24D69" w:rsidP="00B25CBB">
            <w:pPr>
              <w:spacing w:before="120"/>
              <w:jc w:val="center"/>
              <w:rPr>
                <w:b/>
                <w:rPrChange w:id="97" w:author="Patrick CHALUMET" w:date="2024-09-18T19:54:00Z" w16du:dateUtc="2024-09-18T17:54:00Z">
                  <w:rPr/>
                </w:rPrChange>
              </w:rPr>
              <w:pPrChange w:id="98" w:author="Patrick CHALUMET" w:date="2024-09-18T19:54:00Z" w16du:dateUtc="2024-09-18T17:54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99" w:author="Patrick CHALUMET" w:date="2024-09-18T19:54:00Z" w16du:dateUtc="2024-09-18T17:54:00Z">
                  <w:rPr/>
                </w:rPrChange>
              </w:rPr>
              <w:t>prestation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E7" w14:textId="7FA8E43F" w:rsidR="00B24D69" w:rsidRPr="00416016" w:rsidRDefault="00B24D69" w:rsidP="00B25CBB">
            <w:pPr>
              <w:spacing w:before="120"/>
              <w:jc w:val="center"/>
              <w:rPr>
                <w:b/>
                <w:rPrChange w:id="100" w:author="Patrick CHALUMET" w:date="2024-09-18T19:54:00Z" w16du:dateUtc="2024-09-18T17:54:00Z">
                  <w:rPr/>
                </w:rPrChange>
              </w:rPr>
              <w:pPrChange w:id="101" w:author="Patrick CHALUMET" w:date="2024-09-18T19:54:00Z" w16du:dateUtc="2024-09-18T17:54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02" w:author="Patrick CHALUMET" w:date="2024-09-18T19:54:00Z" w16du:dateUtc="2024-09-18T17:54:00Z">
                  <w:rPr/>
                </w:rPrChange>
              </w:rPr>
              <w:t>abonnement mensuel</w:t>
            </w:r>
            <w:del w:id="103" w:author="Patrick CHALUMET" w:date="2024-09-18T19:54:00Z" w16du:dateUtc="2024-09-18T17:54:00Z">
              <w:r w:rsidRPr="00B24D69">
                <w:rPr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B24D69" w:rsidRPr="007A623A" w14:paraId="237108EB" w14:textId="77777777" w:rsidTr="00416016">
        <w:tblPrEx>
          <w:tblW w:w="576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04" w:author="Patrick CHALUMET" w:date="2024-09-18T19:54:00Z" w16du:dateUtc="2024-09-18T17:54:00Z">
            <w:tblPrEx>
              <w:tblW w:w="54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05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6" w:author="Patrick CHALUMET" w:date="2024-09-18T19:54:00Z" w16du:dateUtc="2024-09-18T17:54:00Z">
              <w:tcPr>
                <w:tcW w:w="31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E9" w14:textId="0D493369" w:rsidR="00B24D69" w:rsidRPr="007A623A" w:rsidRDefault="00B24D69" w:rsidP="00B25CBB">
            <w:pPr>
              <w:jc w:val="center"/>
              <w:rPr>
                <w:szCs w:val="20"/>
              </w:rPr>
              <w:pPrChange w:id="107" w:author="Patrick CHALUMET" w:date="2024-09-18T19:54:00Z" w16du:dateUtc="2024-09-18T17:54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  <w:del w:id="108" w:author="Patrick CHALUMET" w:date="2024-09-18T19:54:00Z" w16du:dateUtc="2024-09-18T17:54:00Z">
              <w:r w:rsidR="003E0EB5">
                <w:rPr>
                  <w:szCs w:val="20"/>
                </w:rPr>
                <w:delText xml:space="preserve"> </w:delText>
              </w:r>
            </w:del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9" w:author="Patrick CHALUMET" w:date="2024-09-18T19:54:00Z" w16du:dateUtc="2024-09-18T17:54:00Z">
              <w:tcPr>
                <w:tcW w:w="231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EA" w14:textId="77777777" w:rsidR="00B24D69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szCs w:val="20"/>
              </w:rPr>
              <w:t>83</w:t>
            </w:r>
            <w:r w:rsidR="004E6D9B" w:rsidRPr="007A623A">
              <w:rPr>
                <w:rFonts w:cs="Arial"/>
                <w:szCs w:val="20"/>
              </w:rPr>
              <w:t>,5</w:t>
            </w:r>
          </w:p>
        </w:tc>
      </w:tr>
    </w:tbl>
    <w:p w14:paraId="237108EC" w14:textId="77777777" w:rsidR="00BD71A6" w:rsidRPr="007A623A" w:rsidRDefault="00BD71A6" w:rsidP="00B24D69">
      <w:pPr>
        <w:spacing w:before="120"/>
        <w:jc w:val="both"/>
        <w:rPr>
          <w:szCs w:val="20"/>
        </w:rPr>
      </w:pPr>
    </w:p>
    <w:p w14:paraId="237108ED" w14:textId="77777777" w:rsidR="00B24D69" w:rsidRPr="00B25CBB" w:rsidRDefault="00B24D69" w:rsidP="00B25CBB">
      <w:pPr>
        <w:pStyle w:val="Titre1"/>
        <w:pPrChange w:id="110" w:author="Patrick CHALUMET" w:date="2024-09-18T19:54:00Z" w16du:dateUtc="2024-09-18T17:54:00Z">
          <w:pPr>
            <w:pStyle w:val="Titre"/>
          </w:pPr>
        </w:pPrChange>
      </w:pPr>
      <w:bookmarkStart w:id="111" w:name="_Toc469066122"/>
      <w:bookmarkStart w:id="112" w:name="_Toc468875179"/>
      <w:bookmarkStart w:id="113" w:name="_Toc106891291"/>
      <w:r w:rsidRPr="00B25CBB">
        <w:t>Option de mise à disposition sur bandeau optique</w:t>
      </w:r>
      <w:bookmarkEnd w:id="111"/>
      <w:bookmarkEnd w:id="112"/>
      <w:bookmarkEnd w:id="113"/>
    </w:p>
    <w:p w14:paraId="237108EE" w14:textId="77777777" w:rsidR="00B24D69" w:rsidRPr="007A623A" w:rsidRDefault="00B24D69" w:rsidP="00B24D69">
      <w:pPr>
        <w:keepNext/>
        <w:spacing w:before="120"/>
        <w:ind w:left="576"/>
        <w:outlineLvl w:val="1"/>
        <w:rPr>
          <w:ins w:id="114" w:author="Patrick CHALUMET" w:date="2024-09-18T19:54:00Z" w16du:dateUtc="2024-09-18T17:54:00Z"/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115" w:author="Patrick CHALUMET" w:date="2024-09-18T19:54:00Z" w16du:dateUtc="2024-09-18T17:54:00Z">
          <w:tblPr>
            <w:tblW w:w="587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3165"/>
        <w:gridCol w:w="2713"/>
        <w:tblGridChange w:id="116">
          <w:tblGrid>
            <w:gridCol w:w="113"/>
            <w:gridCol w:w="3052"/>
            <w:gridCol w:w="113"/>
            <w:gridCol w:w="2600"/>
            <w:gridCol w:w="113"/>
          </w:tblGrid>
        </w:tblGridChange>
      </w:tblGrid>
      <w:tr w:rsidR="00B24D69" w:rsidRPr="007A623A" w14:paraId="237108F1" w14:textId="77777777" w:rsidTr="00B25CBB">
        <w:trPr>
          <w:tblHeader/>
          <w:jc w:val="center"/>
          <w:trPrChange w:id="117" w:author="Patrick CHALUMET" w:date="2024-09-18T19:54:00Z" w16du:dateUtc="2024-09-18T17:54:00Z">
            <w:trPr>
              <w:gridAfter w:val="0"/>
              <w:tblHeader/>
            </w:trPr>
          </w:trPrChange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  <w:tcPrChange w:id="118" w:author="Patrick CHALUMET" w:date="2024-09-18T19:54:00Z" w16du:dateUtc="2024-09-18T17:54:00Z">
              <w:tcPr>
                <w:tcW w:w="316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CCCCC"/>
                <w:vAlign w:val="center"/>
                <w:hideMark/>
              </w:tcPr>
            </w:tcPrChange>
          </w:tcPr>
          <w:p w14:paraId="237108EF" w14:textId="77777777" w:rsidR="00B24D69" w:rsidRPr="00416016" w:rsidRDefault="00B24D69" w:rsidP="00B25CBB">
            <w:pPr>
              <w:spacing w:before="120"/>
              <w:jc w:val="center"/>
              <w:rPr>
                <w:b/>
                <w:rPrChange w:id="119" w:author="Patrick CHALUMET" w:date="2024-09-18T19:54:00Z" w16du:dateUtc="2024-09-18T17:54:00Z">
                  <w:rPr/>
                </w:rPrChange>
              </w:rPr>
            </w:pPr>
            <w:r w:rsidRPr="00416016">
              <w:rPr>
                <w:b/>
                <w:rPrChange w:id="120" w:author="Patrick CHALUMET" w:date="2024-09-18T19:54:00Z" w16du:dateUtc="2024-09-18T17:54:00Z">
                  <w:rPr/>
                </w:rPrChange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  <w:tcPrChange w:id="121" w:author="Patrick CHALUMET" w:date="2024-09-18T19:54:00Z" w16du:dateUtc="2024-09-18T17:54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CCCCC"/>
                <w:hideMark/>
              </w:tcPr>
            </w:tcPrChange>
          </w:tcPr>
          <w:p w14:paraId="237108F0" w14:textId="4C45F39F" w:rsidR="00B24D69" w:rsidRPr="00416016" w:rsidRDefault="00B24D69" w:rsidP="00B25CBB">
            <w:pPr>
              <w:spacing w:before="120"/>
              <w:jc w:val="center"/>
              <w:rPr>
                <w:b/>
                <w:rPrChange w:id="122" w:author="Patrick CHALUMET" w:date="2024-09-18T19:54:00Z" w16du:dateUtc="2024-09-18T17:54:00Z">
                  <w:rPr/>
                </w:rPrChange>
              </w:rPr>
              <w:pPrChange w:id="123" w:author="Patrick CHALUMET" w:date="2024-09-18T19:54:00Z" w16du:dateUtc="2024-09-18T17:54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24" w:author="Patrick CHALUMET" w:date="2024-09-18T19:54:00Z" w16du:dateUtc="2024-09-18T17:54:00Z">
                  <w:rPr/>
                </w:rPrChange>
              </w:rPr>
              <w:t>frais de mise à disposition</w:t>
            </w:r>
            <w:del w:id="125" w:author="Patrick CHALUMET" w:date="2024-09-18T19:54:00Z" w16du:dateUtc="2024-09-18T17:54:00Z">
              <w:r w:rsidRPr="00B24D69">
                <w:rPr>
                  <w:rFonts w:cs="Arial"/>
                  <w:szCs w:val="20"/>
                </w:rPr>
                <w:delText xml:space="preserve"> </w:delText>
              </w:r>
            </w:del>
          </w:p>
        </w:tc>
      </w:tr>
      <w:tr w:rsidR="00B24D69" w:rsidRPr="007A623A" w14:paraId="237108F4" w14:textId="77777777" w:rsidTr="00B25CBB">
        <w:trPr>
          <w:cantSplit/>
          <w:trHeight w:val="345"/>
          <w:jc w:val="center"/>
          <w:trPrChange w:id="126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27" w:author="Patrick CHALUMET" w:date="2024-09-18T19:54:00Z" w16du:dateUtc="2024-09-18T17:54:00Z">
              <w:tcPr>
                <w:tcW w:w="316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2" w14:textId="77777777" w:rsidR="00B24D69" w:rsidRPr="007A623A" w:rsidRDefault="00B24D69" w:rsidP="00B25CBB">
            <w:pPr>
              <w:jc w:val="center"/>
              <w:rPr>
                <w:szCs w:val="20"/>
              </w:rPr>
              <w:pPrChange w:id="128" w:author="Patrick CHALUMET" w:date="2024-09-18T19:54:00Z" w16du:dateUtc="2024-09-18T17:54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9" w:author="Patrick CHALUMET" w:date="2024-09-18T19:54:00Z" w16du:dateUtc="2024-09-18T17:54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F3" w14:textId="77777777" w:rsidR="00B24D69" w:rsidRPr="007A623A" w:rsidRDefault="00B24D69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tbl>
    <w:p w14:paraId="237108F5" w14:textId="77777777" w:rsidR="00B24D69" w:rsidRPr="007A623A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8F6" w14:textId="32A0089C" w:rsidR="00F50D48" w:rsidRPr="007A623A" w:rsidRDefault="007C2D1A" w:rsidP="0016283A">
      <w:pPr>
        <w:pStyle w:val="Titre1"/>
        <w:pPrChange w:id="130" w:author="Patrick CHALUMET" w:date="2024-09-18T19:54:00Z" w16du:dateUtc="2024-09-18T17:54:00Z">
          <w:pPr>
            <w:pStyle w:val="Titre"/>
          </w:pPr>
        </w:pPrChange>
      </w:pPr>
      <w:bookmarkStart w:id="131" w:name="_Toc106891292"/>
      <w:del w:id="132" w:author="Patrick CHALUMET" w:date="2024-09-18T19:54:00Z" w16du:dateUtc="2024-09-18T17:54:00Z">
        <w:r>
          <w:br w:type="page"/>
        </w:r>
      </w:del>
      <w:r w:rsidR="00F50D48" w:rsidRPr="007A623A">
        <w:t xml:space="preserve">Option de GTR S1 d’un </w:t>
      </w:r>
      <w:r w:rsidR="001549F0" w:rsidRPr="007A623A">
        <w:t>A</w:t>
      </w:r>
      <w:r w:rsidR="00F50D48" w:rsidRPr="007A623A">
        <w:t xml:space="preserve">ccès </w:t>
      </w:r>
      <w:r w:rsidR="008875AF" w:rsidRPr="007A623A">
        <w:t xml:space="preserve">FTTE passif </w:t>
      </w:r>
      <w:r w:rsidR="00184812" w:rsidRPr="007A623A">
        <w:t>PM</w:t>
      </w:r>
      <w:bookmarkEnd w:id="131"/>
    </w:p>
    <w:p w14:paraId="237108F7" w14:textId="77777777" w:rsidR="00F50D48" w:rsidRPr="00B25CBB" w:rsidRDefault="00F50D48" w:rsidP="00F50D48">
      <w:pPr>
        <w:keepNext/>
        <w:spacing w:before="120"/>
        <w:ind w:left="576"/>
        <w:outlineLvl w:val="1"/>
        <w:rPr>
          <w:ins w:id="133" w:author="Patrick CHALUMET" w:date="2024-09-18T19:54:00Z" w16du:dateUtc="2024-09-18T17:54:00Z"/>
          <w:rFonts w:cs="Arial"/>
          <w:bCs/>
          <w:iCs/>
          <w:color w:val="000000"/>
          <w:szCs w:val="20"/>
        </w:r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2790"/>
        <w:tblGridChange w:id="134">
          <w:tblGrid>
            <w:gridCol w:w="113"/>
            <w:gridCol w:w="1281"/>
            <w:gridCol w:w="2134"/>
            <w:gridCol w:w="180"/>
            <w:gridCol w:w="2610"/>
          </w:tblGrid>
        </w:tblGridChange>
      </w:tblGrid>
      <w:tr w:rsidR="00B401C6" w:rsidRPr="007A623A" w14:paraId="237108FA" w14:textId="77777777" w:rsidTr="00F512DE">
        <w:trPr>
          <w:trHeight w:val="596"/>
          <w:tblHeader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F8" w14:textId="77777777" w:rsidR="00F50D48" w:rsidRPr="00416016" w:rsidRDefault="00F50D48" w:rsidP="00B25CBB">
            <w:pPr>
              <w:spacing w:before="120"/>
              <w:jc w:val="center"/>
              <w:rPr>
                <w:b/>
                <w:rPrChange w:id="135" w:author="Patrick CHALUMET" w:date="2024-09-18T19:54:00Z" w16du:dateUtc="2024-09-18T17:54:00Z">
                  <w:rPr/>
                </w:rPrChange>
              </w:rPr>
              <w:pPrChange w:id="136" w:author="Patrick CHALUMET" w:date="2024-09-18T19:54:00Z" w16du:dateUtc="2024-09-18T17:54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37" w:author="Patrick CHALUMET" w:date="2024-09-18T19:54:00Z" w16du:dateUtc="2024-09-18T17:54:00Z">
                  <w:rPr/>
                </w:rPrChange>
              </w:rPr>
              <w:t>prestation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9" w14:textId="40770716" w:rsidR="00F50D48" w:rsidRPr="00416016" w:rsidRDefault="00F50D48" w:rsidP="00B25CBB">
            <w:pPr>
              <w:spacing w:before="120"/>
              <w:jc w:val="center"/>
              <w:rPr>
                <w:b/>
                <w:rPrChange w:id="138" w:author="Patrick CHALUMET" w:date="2024-09-18T19:54:00Z" w16du:dateUtc="2024-09-18T17:54:00Z">
                  <w:rPr/>
                </w:rPrChange>
              </w:rPr>
              <w:pPrChange w:id="139" w:author="Patrick CHALUMET" w:date="2024-09-18T19:54:00Z" w16du:dateUtc="2024-09-18T17:54:00Z">
                <w:pPr>
                  <w:spacing w:before="120"/>
                  <w:jc w:val="both"/>
                </w:pPr>
              </w:pPrChange>
            </w:pPr>
            <w:r w:rsidRPr="00416016">
              <w:rPr>
                <w:b/>
                <w:rPrChange w:id="140" w:author="Patrick CHALUMET" w:date="2024-09-18T19:54:00Z" w16du:dateUtc="2024-09-18T17:54:00Z">
                  <w:rPr/>
                </w:rPrChange>
              </w:rPr>
              <w:t>abonnement mensuel</w:t>
            </w:r>
            <w:del w:id="141" w:author="Patrick CHALUMET" w:date="2024-09-18T19:54:00Z" w16du:dateUtc="2024-09-18T17:54:00Z">
              <w:r w:rsidRPr="00B24D69">
                <w:rPr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F50D48" w:rsidRPr="007A623A" w14:paraId="237108FD" w14:textId="77777777" w:rsidTr="00F512DE">
        <w:tblPrEx>
          <w:tblW w:w="620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42" w:author="Patrick CHALUMET" w:date="2024-09-18T19:54:00Z" w16du:dateUtc="2024-09-18T17:54:00Z">
            <w:tblPrEx>
              <w:tblW w:w="3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542"/>
          <w:jc w:val="center"/>
          <w:trPrChange w:id="143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4" w:author="Patrick CHALUMET" w:date="2024-09-18T19:54:00Z" w16du:dateUtc="2024-09-18T17:54:00Z">
              <w:tcPr>
                <w:tcW w:w="13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8FB" w14:textId="3157BC99" w:rsidR="00F50D48" w:rsidRPr="007A623A" w:rsidRDefault="00F50D48" w:rsidP="00B25CBB">
            <w:pPr>
              <w:jc w:val="center"/>
              <w:rPr>
                <w:szCs w:val="20"/>
              </w:rPr>
              <w:pPrChange w:id="145" w:author="Patrick CHALUMET" w:date="2024-09-18T19:54:00Z" w16du:dateUtc="2024-09-18T17:54:00Z">
                <w:pPr>
                  <w:jc w:val="both"/>
                </w:pPr>
              </w:pPrChange>
            </w:pPr>
            <w:r w:rsidRPr="007A623A">
              <w:rPr>
                <w:szCs w:val="20"/>
              </w:rPr>
              <w:t>GTR 4H S1</w:t>
            </w:r>
            <w:del w:id="146" w:author="Patrick CHALUMET" w:date="2024-09-18T19:54:00Z" w16du:dateUtc="2024-09-18T17:54:00Z">
              <w:r>
                <w:rPr>
                  <w:szCs w:val="20"/>
                </w:rPr>
                <w:delText xml:space="preserve"> </w:delText>
              </w:r>
            </w:del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7" w:author="Patrick CHALUMET" w:date="2024-09-18T19:54:00Z" w16du:dateUtc="2024-09-18T17:54:00Z">
              <w:tcPr>
                <w:tcW w:w="231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8FC" w14:textId="77777777" w:rsidR="00F50D48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lang w:val="it-IT"/>
                <w:rPrChange w:id="148" w:author="Patrick CHALUMET" w:date="2024-09-18T19:54:00Z" w16du:dateUtc="2024-09-18T17:54:00Z">
                  <w:rPr>
                    <w:rFonts w:ascii="Arial" w:hAnsi="Arial"/>
                    <w:lang w:val="it-IT"/>
                  </w:rPr>
                </w:rPrChange>
              </w:rPr>
              <w:t>3</w:t>
            </w:r>
            <w:r w:rsidR="00F50D48" w:rsidRPr="007A623A">
              <w:rPr>
                <w:lang w:val="it-IT"/>
                <w:rPrChange w:id="149" w:author="Patrick CHALUMET" w:date="2024-09-18T19:54:00Z" w16du:dateUtc="2024-09-18T17:54:00Z">
                  <w:rPr>
                    <w:rFonts w:ascii="Arial" w:hAnsi="Arial"/>
                    <w:lang w:val="it-IT"/>
                  </w:rPr>
                </w:rPrChange>
              </w:rPr>
              <w:t>0</w:t>
            </w:r>
          </w:p>
        </w:tc>
      </w:tr>
    </w:tbl>
    <w:p w14:paraId="237108FE" w14:textId="77777777" w:rsidR="00F50D48" w:rsidRPr="007A623A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132BB3F" w14:textId="77777777" w:rsidR="00CE50DA" w:rsidRDefault="00CE50DA">
      <w:pPr>
        <w:rPr>
          <w:ins w:id="150" w:author="Patrick CHALUMET" w:date="2024-09-18T19:54:00Z" w16du:dateUtc="2024-09-18T17:54:00Z"/>
          <w:rFonts w:cs="Arial"/>
          <w:b/>
          <w:bCs/>
          <w:kern w:val="32"/>
          <w:sz w:val="36"/>
          <w:szCs w:val="32"/>
        </w:rPr>
      </w:pPr>
      <w:ins w:id="151" w:author="Patrick CHALUMET" w:date="2024-09-18T19:54:00Z" w16du:dateUtc="2024-09-18T17:54:00Z">
        <w:r>
          <w:br w:type="page"/>
        </w:r>
      </w:ins>
    </w:p>
    <w:p w14:paraId="237108FF" w14:textId="72055249" w:rsidR="006A6614" w:rsidRPr="007A623A" w:rsidRDefault="006A6614" w:rsidP="0016283A">
      <w:pPr>
        <w:pStyle w:val="Titre1"/>
        <w:rPr>
          <w:ins w:id="152" w:author="Patrick CHALUMET" w:date="2024-09-18T19:54:00Z" w16du:dateUtc="2024-09-18T17:54:00Z"/>
        </w:rPr>
      </w:pPr>
      <w:bookmarkStart w:id="153" w:name="_Toc106891293"/>
      <w:r w:rsidRPr="007A623A">
        <w:t>Modifications</w:t>
      </w:r>
      <w:bookmarkEnd w:id="153"/>
    </w:p>
    <w:p w14:paraId="23710900" w14:textId="77777777" w:rsidR="006A6614" w:rsidRPr="00B25CBB" w:rsidRDefault="006A6614" w:rsidP="00B24D69">
      <w:pPr>
        <w:keepNext/>
        <w:spacing w:before="120"/>
        <w:ind w:left="576"/>
        <w:outlineLvl w:val="1"/>
        <w:rPr>
          <w:color w:val="000000"/>
          <w:rPrChange w:id="154" w:author="Patrick CHALUMET" w:date="2024-09-18T19:54:00Z" w16du:dateUtc="2024-09-18T17:54:00Z">
            <w:rPr/>
          </w:rPrChange>
        </w:rPr>
        <w:pPrChange w:id="155" w:author="Patrick CHALUMET" w:date="2024-09-18T19:54:00Z" w16du:dateUtc="2024-09-18T17:54:00Z">
          <w:pPr>
            <w:pStyle w:val="Titre"/>
          </w:pPr>
        </w:pPrChange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0"/>
        <w:gridCol w:w="2578"/>
        <w:tblGridChange w:id="156">
          <w:tblGrid>
            <w:gridCol w:w="113"/>
            <w:gridCol w:w="6516"/>
            <w:gridCol w:w="824"/>
            <w:gridCol w:w="1870"/>
            <w:gridCol w:w="708"/>
          </w:tblGrid>
        </w:tblGridChange>
      </w:tblGrid>
      <w:tr w:rsidR="00B401C6" w:rsidRPr="007A623A" w14:paraId="23710903" w14:textId="77777777" w:rsidTr="00B25CBB">
        <w:trPr>
          <w:tblHeader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901" w14:textId="77777777" w:rsidR="006A6614" w:rsidRPr="00416016" w:rsidRDefault="006A6614" w:rsidP="00224E15">
            <w:pPr>
              <w:spacing w:before="120"/>
              <w:jc w:val="center"/>
              <w:rPr>
                <w:b/>
                <w:rPrChange w:id="157" w:author="Patrick CHALUMET" w:date="2024-09-18T19:54:00Z" w16du:dateUtc="2024-09-18T17:54:00Z">
                  <w:rPr/>
                </w:rPrChange>
              </w:rPr>
            </w:pPr>
            <w:r w:rsidRPr="00416016">
              <w:rPr>
                <w:b/>
                <w:rPrChange w:id="158" w:author="Patrick CHALUMET" w:date="2024-09-18T19:54:00Z" w16du:dateUtc="2024-09-18T17:54:00Z">
                  <w:rPr/>
                </w:rPrChange>
              </w:rPr>
              <w:t>prestation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902" w14:textId="77777777" w:rsidR="006A6614" w:rsidRPr="00416016" w:rsidRDefault="006A6614" w:rsidP="00224E15">
            <w:pPr>
              <w:spacing w:before="120"/>
              <w:jc w:val="both"/>
              <w:rPr>
                <w:b/>
                <w:rPrChange w:id="159" w:author="Patrick CHALUMET" w:date="2024-09-18T19:54:00Z" w16du:dateUtc="2024-09-18T17:54:00Z">
                  <w:rPr/>
                </w:rPrChange>
              </w:rPr>
            </w:pPr>
            <w:r w:rsidRPr="00416016">
              <w:rPr>
                <w:b/>
                <w:rPrChange w:id="160" w:author="Patrick CHALUMET" w:date="2024-09-18T19:54:00Z" w16du:dateUtc="2024-09-18T17:54:00Z">
                  <w:rPr/>
                </w:rPrChange>
              </w:rPr>
              <w:t xml:space="preserve">frais de mise à disposition </w:t>
            </w:r>
          </w:p>
        </w:tc>
      </w:tr>
      <w:tr w:rsidR="006A6614" w:rsidRPr="007A623A" w14:paraId="23710906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61" w:author="Patrick CHALUMET" w:date="2024-09-18T19:54:00Z" w16du:dateUtc="2024-09-18T17:54:00Z">
            <w:tblPrEx>
              <w:tblW w:w="9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62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3" w:author="Patrick CHALUMET" w:date="2024-09-18T19:54:00Z" w16du:dateUtc="2024-09-18T17:54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710904" w14:textId="77777777" w:rsidR="006A6614" w:rsidRPr="007A623A" w:rsidRDefault="006A6614" w:rsidP="00224E15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4" w:author="Patrick CHALUMET" w:date="2024-09-18T19:54:00Z" w16du:dateUtc="2024-09-18T17:54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710905" w14:textId="77777777" w:rsidR="00F46564" w:rsidRPr="007A623A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A623A" w14:paraId="23710909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65" w:author="Patrick CHALUMET" w:date="2024-09-18T19:54:00Z" w16du:dateUtc="2024-09-18T17:54:00Z">
            <w:tblPrEx>
              <w:tblW w:w="9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66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7" w:author="Patrick CHALUMET" w:date="2024-09-18T19:54:00Z" w16du:dateUtc="2024-09-18T17:54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7" w14:textId="77777777" w:rsidR="006A53CD" w:rsidRPr="007A623A" w:rsidRDefault="006A53CD" w:rsidP="006A53CD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8" w:author="Patrick CHALUMET" w:date="2024-09-18T19:54:00Z" w16du:dateUtc="2024-09-18T17:54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8" w14:textId="77777777" w:rsidR="006A53CD" w:rsidRPr="007A623A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30</w:t>
            </w:r>
            <w:r w:rsidR="006A53CD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C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69" w:author="Patrick CHALUMET" w:date="2024-09-18T19:54:00Z" w16du:dateUtc="2024-09-18T17:54:00Z">
            <w:tblPrEx>
              <w:tblW w:w="9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70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71" w:author="Patrick CHALUMET" w:date="2024-09-18T19:54:00Z" w16du:dateUtc="2024-09-18T17:54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A" w14:textId="77777777" w:rsidR="006A6614" w:rsidRPr="007A623A" w:rsidRDefault="006A6614" w:rsidP="00184812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Modification de la position tête d’opérateur au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2" w:author="Patrick CHALUMET" w:date="2024-09-18T19:54:00Z" w16du:dateUtc="2024-09-18T17:54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B" w14:textId="77777777" w:rsidR="006A6614" w:rsidRPr="007A623A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37</w:t>
            </w:r>
            <w:r w:rsidR="003A5AB8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F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73" w:author="Patrick CHALUMET" w:date="2024-09-18T19:54:00Z" w16du:dateUtc="2024-09-18T17:54:00Z">
            <w:tblPrEx>
              <w:tblW w:w="9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74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75" w:author="Patrick CHALUMET" w:date="2024-09-18T19:54:00Z" w16du:dateUtc="2024-09-18T17:54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0D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6" w:author="Patrick CHALUMET" w:date="2024-09-18T19:54:00Z" w16du:dateUtc="2024-09-18T17:54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0E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A623A" w14:paraId="23710912" w14:textId="77777777" w:rsidTr="00B25CBB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77" w:author="Patrick CHALUMET" w:date="2024-09-18T19:54:00Z" w16du:dateUtc="2024-09-18T17:54:00Z">
            <w:tblPrEx>
              <w:tblW w:w="9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78" w:author="Patrick CHALUMET" w:date="2024-09-18T19:54:00Z" w16du:dateUtc="2024-09-18T17:54:00Z">
            <w:trPr>
              <w:gridAfter w:val="0"/>
              <w:cantSplit/>
              <w:trHeight w:val="345"/>
            </w:trPr>
          </w:trPrChange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79" w:author="Patrick CHALUMET" w:date="2024-09-18T19:54:00Z" w16du:dateUtc="2024-09-18T17:54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710910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0" w:author="Patrick CHALUMET" w:date="2024-09-18T19:54:00Z" w16du:dateUtc="2024-09-18T17:54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710911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A623A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23710913" w14:textId="77777777" w:rsidR="006A6614" w:rsidRPr="007A62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914" w14:textId="77777777" w:rsidR="002E72D5" w:rsidRPr="0016283A" w:rsidRDefault="002E72D5" w:rsidP="0016283A">
      <w:pPr>
        <w:pStyle w:val="Titre1"/>
        <w:ind w:left="357" w:hanging="357"/>
        <w:rPr>
          <w:rPrChange w:id="181" w:author="Patrick CHALUMET" w:date="2024-09-18T19:54:00Z" w16du:dateUtc="2024-09-18T17:54:00Z">
            <w:rPr>
              <w:sz w:val="24"/>
            </w:rPr>
          </w:rPrChange>
        </w:rPr>
        <w:pPrChange w:id="182" w:author="Patrick CHALUMET" w:date="2024-09-18T19:54:00Z" w16du:dateUtc="2024-09-18T17:54:00Z">
          <w:pPr>
            <w:pStyle w:val="Titre"/>
          </w:pPr>
        </w:pPrChange>
      </w:pPr>
      <w:bookmarkStart w:id="183" w:name="_Toc106891294"/>
      <w:r w:rsidRPr="0016283A">
        <w:t>Interventions à Tort (IAT)</w:t>
      </w:r>
      <w:bookmarkEnd w:id="183"/>
    </w:p>
    <w:p w14:paraId="23710915" w14:textId="77777777" w:rsidR="002E72D5" w:rsidRPr="0016283A" w:rsidRDefault="002E72D5" w:rsidP="002E72D5">
      <w:pPr>
        <w:keepNext/>
        <w:spacing w:before="120"/>
        <w:outlineLvl w:val="1"/>
        <w:rPr>
          <w:ins w:id="184" w:author="Patrick CHALUMET" w:date="2024-09-18T19:54:00Z" w16du:dateUtc="2024-09-18T17:54:00Z"/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29"/>
        <w:gridCol w:w="2642"/>
        <w:tblGridChange w:id="185">
          <w:tblGrid>
            <w:gridCol w:w="113"/>
            <w:gridCol w:w="5524"/>
            <w:gridCol w:w="113"/>
            <w:gridCol w:w="1729"/>
            <w:gridCol w:w="2529"/>
            <w:gridCol w:w="113"/>
          </w:tblGrid>
        </w:tblGridChange>
      </w:tblGrid>
      <w:tr w:rsidR="00B401C6" w:rsidRPr="007A623A" w14:paraId="23710919" w14:textId="77777777" w:rsidTr="00416016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23710916" w14:textId="77777777" w:rsidR="002E72D5" w:rsidRPr="00416016" w:rsidRDefault="002E72D5" w:rsidP="00B25CBB">
            <w:pPr>
              <w:spacing w:before="120"/>
              <w:jc w:val="center"/>
              <w:rPr>
                <w:b/>
                <w:rPrChange w:id="186" w:author="Patrick CHALUMET" w:date="2024-09-18T19:54:00Z" w16du:dateUtc="2024-09-18T17:54:00Z">
                  <w:rPr/>
                </w:rPrChange>
              </w:rPr>
              <w:pPrChange w:id="187" w:author="Patrick CHALUMET" w:date="2024-09-18T19:54:00Z" w16du:dateUtc="2024-09-18T17:54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188" w:author="Patrick CHALUMET" w:date="2024-09-18T19:54:00Z" w16du:dateUtc="2024-09-18T17:54:00Z">
                  <w:rPr/>
                </w:rPrChange>
              </w:rPr>
              <w:t>libellé prestation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14:paraId="23710917" w14:textId="77777777" w:rsidR="002E72D5" w:rsidRPr="00416016" w:rsidRDefault="002E72D5" w:rsidP="00B25CBB">
            <w:pPr>
              <w:spacing w:before="120"/>
              <w:jc w:val="center"/>
              <w:rPr>
                <w:b/>
                <w:rPrChange w:id="189" w:author="Patrick CHALUMET" w:date="2024-09-18T19:54:00Z" w16du:dateUtc="2024-09-18T17:54:00Z">
                  <w:rPr/>
                </w:rPrChange>
              </w:rPr>
              <w:pPrChange w:id="190" w:author="Patrick CHALUMET" w:date="2024-09-18T19:54:00Z" w16du:dateUtc="2024-09-18T17:54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191" w:author="Patrick CHALUMET" w:date="2024-09-18T19:54:00Z" w16du:dateUtc="2024-09-18T17:54:00Z">
                  <w:rPr/>
                </w:rPrChange>
              </w:rPr>
              <w:t>unité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23710918" w14:textId="77777777" w:rsidR="002E72D5" w:rsidRPr="00416016" w:rsidRDefault="002E72D5" w:rsidP="00B25CBB">
            <w:pPr>
              <w:spacing w:before="120"/>
              <w:jc w:val="center"/>
              <w:rPr>
                <w:b/>
                <w:rPrChange w:id="192" w:author="Patrick CHALUMET" w:date="2024-09-18T19:54:00Z" w16du:dateUtc="2024-09-18T17:54:00Z">
                  <w:rPr/>
                </w:rPrChange>
              </w:rPr>
              <w:pPrChange w:id="193" w:author="Patrick CHALUMET" w:date="2024-09-18T19:54:00Z" w16du:dateUtc="2024-09-18T17:54:00Z">
                <w:pPr>
                  <w:framePr w:hSpace="141" w:wrap="around" w:vAnchor="text" w:hAnchor="margin" w:y="144"/>
                  <w:jc w:val="center"/>
                </w:pPr>
              </w:pPrChange>
            </w:pPr>
            <w:r w:rsidRPr="00416016">
              <w:rPr>
                <w:b/>
                <w:rPrChange w:id="194" w:author="Patrick CHALUMET" w:date="2024-09-18T19:54:00Z" w16du:dateUtc="2024-09-18T17:54:00Z">
                  <w:rPr/>
                </w:rPrChange>
              </w:rPr>
              <w:t>montant unitaire</w:t>
            </w:r>
          </w:p>
        </w:tc>
      </w:tr>
      <w:tr w:rsidR="002E72D5" w:rsidRPr="007A623A" w14:paraId="2371091D" w14:textId="77777777" w:rsidTr="00416016">
        <w:tblPrEx>
          <w:tblW w:w="100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95" w:author="Patrick CHALUMET" w:date="2024-09-18T19:54:00Z" w16du:dateUtc="2024-09-18T17:54:00Z">
            <w:tblPrEx>
              <w:tblW w:w="10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PrChange w:id="196" w:author="Patrick CHALUMET" w:date="2024-09-18T19:54:00Z" w16du:dateUtc="2024-09-18T17:54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197" w:author="Patrick CHALUMET" w:date="2024-09-18T19:54:00Z" w16du:dateUtc="2024-09-18T17:54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2371091A" w14:textId="0DEAF8C0" w:rsidR="002E72D5" w:rsidRPr="007A623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del w:id="198" w:author="Patrick CHALUMET" w:date="2024-09-18T19:54:00Z" w16du:dateUtc="2024-09-18T17:54:00Z">
              <w:r w:rsidR="007B3458">
                <w:rPr>
                  <w:rFonts w:cs="Arial"/>
                  <w:noProof/>
                  <w:snapToGrid w:val="0"/>
                  <w:szCs w:val="20"/>
                </w:rPr>
                <w:delText>ORNE DÉPARTEMENT TRÈS HAUT DÉBIT</w:delText>
              </w:r>
              <w:r w:rsidRPr="00E94A8A">
                <w:rPr>
                  <w:rFonts w:cs="Arial"/>
                  <w:noProof/>
                  <w:snapToGrid w:val="0"/>
                  <w:szCs w:val="20"/>
                </w:rPr>
                <w:delText xml:space="preserve"> </w:delText>
              </w:r>
            </w:del>
            <w:ins w:id="199" w:author="Patrick CHALUMET" w:date="2024-09-18T19:54:00Z" w16du:dateUtc="2024-09-18T17:54:00Z">
              <w:r w:rsidR="00A6428D" w:rsidRPr="007A623A">
                <w:rPr>
                  <w:rFonts w:cs="Arial"/>
                  <w:noProof/>
                  <w:snapToGrid w:val="0"/>
                  <w:szCs w:val="20"/>
                </w:rPr>
                <w:t>RIP FTTX</w:t>
              </w:r>
              <w:r w:rsidRPr="007A623A">
                <w:rPr>
                  <w:rFonts w:cs="Arial"/>
                  <w:noProof/>
                  <w:snapToGrid w:val="0"/>
                  <w:szCs w:val="20"/>
                </w:rPr>
                <w:t xml:space="preserve"> </w:t>
              </w:r>
            </w:ins>
          </w:p>
        </w:tc>
        <w:tc>
          <w:tcPr>
            <w:tcW w:w="1729" w:type="dxa"/>
            <w:shd w:val="clear" w:color="auto" w:fill="auto"/>
            <w:vAlign w:val="center"/>
            <w:tcPrChange w:id="200" w:author="Patrick CHALUMET" w:date="2024-09-18T19:54:00Z" w16du:dateUtc="2024-09-18T17:54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2371091B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signalisation</w:t>
            </w:r>
          </w:p>
        </w:tc>
        <w:tc>
          <w:tcPr>
            <w:tcW w:w="2642" w:type="dxa"/>
            <w:shd w:val="clear" w:color="auto" w:fill="auto"/>
            <w:vAlign w:val="center"/>
            <w:tcPrChange w:id="201" w:author="Patrick CHALUMET" w:date="2024-09-18T19:54:00Z" w16du:dateUtc="2024-09-18T17:54:00Z">
              <w:tcPr>
                <w:tcW w:w="2529" w:type="dxa"/>
                <w:shd w:val="clear" w:color="auto" w:fill="auto"/>
                <w:vAlign w:val="center"/>
              </w:tcPr>
            </w:tcPrChange>
          </w:tcPr>
          <w:p w14:paraId="2371091C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A623A" w14:paraId="23710921" w14:textId="77777777" w:rsidTr="00416016">
        <w:tblPrEx>
          <w:tblW w:w="100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02" w:author="Patrick CHALUMET" w:date="2024-09-18T19:54:00Z" w16du:dateUtc="2024-09-18T17:54:00Z">
            <w:tblPrEx>
              <w:tblW w:w="10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PrChange w:id="203" w:author="Patrick CHALUMET" w:date="2024-09-18T19:54:00Z" w16du:dateUtc="2024-09-18T17:54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204" w:author="Patrick CHALUMET" w:date="2024-09-18T19:54:00Z" w16du:dateUtc="2024-09-18T17:54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2371091E" w14:textId="0A5595F3" w:rsidR="002E72D5" w:rsidRPr="007A623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del w:id="205" w:author="Patrick CHALUMET" w:date="2024-09-18T19:54:00Z" w16du:dateUtc="2024-09-18T17:54:00Z">
              <w:r w:rsidR="007B3458">
                <w:rPr>
                  <w:rFonts w:cs="Arial"/>
                  <w:noProof/>
                  <w:snapToGrid w:val="0"/>
                  <w:szCs w:val="20"/>
                </w:rPr>
                <w:delText>ORNE DÉPARTEMENT TRÈS HAUT DÉBIT</w:delText>
              </w:r>
              <w:r w:rsidR="002E72D5" w:rsidRPr="00E94A8A">
                <w:rPr>
                  <w:rFonts w:cs="Arial"/>
                  <w:noProof/>
                  <w:snapToGrid w:val="0"/>
                  <w:szCs w:val="20"/>
                </w:rPr>
                <w:delText xml:space="preserve"> </w:delText>
              </w:r>
            </w:del>
            <w:ins w:id="206" w:author="Patrick CHALUMET" w:date="2024-09-18T19:54:00Z" w16du:dateUtc="2024-09-18T17:54:00Z">
              <w:r w:rsidR="00A6428D" w:rsidRPr="007A623A">
                <w:rPr>
                  <w:rFonts w:cs="Arial"/>
                  <w:noProof/>
                  <w:snapToGrid w:val="0"/>
                  <w:szCs w:val="20"/>
                </w:rPr>
                <w:t>RIP FTTX</w:t>
              </w:r>
              <w:r w:rsidR="002E72D5" w:rsidRPr="007A623A">
                <w:rPr>
                  <w:rFonts w:cs="Arial"/>
                  <w:noProof/>
                  <w:snapToGrid w:val="0"/>
                  <w:szCs w:val="20"/>
                </w:rPr>
                <w:t xml:space="preserve"> </w:t>
              </w:r>
            </w:ins>
          </w:p>
        </w:tc>
        <w:tc>
          <w:tcPr>
            <w:tcW w:w="1729" w:type="dxa"/>
            <w:shd w:val="clear" w:color="auto" w:fill="auto"/>
            <w:vAlign w:val="center"/>
            <w:tcPrChange w:id="207" w:author="Patrick CHALUMET" w:date="2024-09-18T19:54:00Z" w16du:dateUtc="2024-09-18T17:54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2371091F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  <w:tcPrChange w:id="208" w:author="Patrick CHALUMET" w:date="2024-09-18T19:54:00Z" w16du:dateUtc="2024-09-18T17:54:00Z">
              <w:tcPr>
                <w:tcW w:w="2529" w:type="dxa"/>
                <w:shd w:val="clear" w:color="auto" w:fill="auto"/>
                <w:vAlign w:val="center"/>
              </w:tcPr>
            </w:tcPrChange>
          </w:tcPr>
          <w:p w14:paraId="23710920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A623A" w14:paraId="23710925" w14:textId="77777777" w:rsidTr="00416016">
        <w:tblPrEx>
          <w:tblW w:w="100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09" w:author="Patrick CHALUMET" w:date="2024-09-18T19:54:00Z" w16du:dateUtc="2024-09-18T17:54:00Z">
            <w:tblPrEx>
              <w:tblW w:w="10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PrChange w:id="210" w:author="Patrick CHALUMET" w:date="2024-09-18T19:54:00Z" w16du:dateUtc="2024-09-18T17:54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211" w:author="Patrick CHALUMET" w:date="2024-09-18T19:54:00Z" w16du:dateUtc="2024-09-18T17:54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23710922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729" w:type="dxa"/>
            <w:shd w:val="clear" w:color="auto" w:fill="auto"/>
            <w:vAlign w:val="center"/>
            <w:tcPrChange w:id="212" w:author="Patrick CHALUMET" w:date="2024-09-18T19:54:00Z" w16du:dateUtc="2024-09-18T17:54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23710923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  <w:tcPrChange w:id="213" w:author="Patrick CHALUMET" w:date="2024-09-18T19:54:00Z" w16du:dateUtc="2024-09-18T17:54:00Z">
              <w:tcPr>
                <w:tcW w:w="2529" w:type="dxa"/>
                <w:shd w:val="clear" w:color="auto" w:fill="auto"/>
                <w:vAlign w:val="center"/>
              </w:tcPr>
            </w:tcPrChange>
          </w:tcPr>
          <w:p w14:paraId="23710924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A623A" w14:paraId="23710929" w14:textId="77777777" w:rsidTr="00416016">
        <w:tblPrEx>
          <w:tblW w:w="100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14" w:author="Patrick CHALUMET" w:date="2024-09-18T19:54:00Z" w16du:dateUtc="2024-09-18T17:54:00Z">
            <w:tblPrEx>
              <w:tblW w:w="10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PrChange w:id="215" w:author="Patrick CHALUMET" w:date="2024-09-18T19:54:00Z" w16du:dateUtc="2024-09-18T17:54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216" w:author="Patrick CHALUMET" w:date="2024-09-18T19:54:00Z" w16du:dateUtc="2024-09-18T17:54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23710926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729" w:type="dxa"/>
            <w:shd w:val="clear" w:color="auto" w:fill="auto"/>
            <w:vAlign w:val="center"/>
            <w:tcPrChange w:id="217" w:author="Patrick CHALUMET" w:date="2024-09-18T19:54:00Z" w16du:dateUtc="2024-09-18T17:54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23710927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  <w:tcPrChange w:id="218" w:author="Patrick CHALUMET" w:date="2024-09-18T19:54:00Z" w16du:dateUtc="2024-09-18T17:54:00Z">
              <w:tcPr>
                <w:tcW w:w="2529" w:type="dxa"/>
                <w:shd w:val="clear" w:color="auto" w:fill="auto"/>
                <w:vAlign w:val="center"/>
              </w:tcPr>
            </w:tcPrChange>
          </w:tcPr>
          <w:p w14:paraId="23710928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F4DEFF1" w14:textId="77777777" w:rsidR="00CE50DA" w:rsidRDefault="00CE50DA" w:rsidP="00CE50DA">
      <w:pPr>
        <w:rPr>
          <w:ins w:id="219" w:author="Patrick CHALUMET" w:date="2024-09-18T19:54:00Z" w16du:dateUtc="2024-09-18T17:54:00Z"/>
        </w:rPr>
      </w:pPr>
    </w:p>
    <w:p w14:paraId="2371092A" w14:textId="65E5E34D" w:rsidR="002E72D5" w:rsidRPr="00CE50DA" w:rsidRDefault="002E72D5" w:rsidP="00CE50DA">
      <w:pPr>
        <w:rPr>
          <w:rPrChange w:id="220" w:author="Patrick CHALUMET" w:date="2024-09-18T19:54:00Z" w16du:dateUtc="2024-09-18T17:54:00Z">
            <w:rPr>
              <w:color w:val="000000"/>
              <w:sz w:val="28"/>
            </w:rPr>
          </w:rPrChange>
        </w:rPr>
        <w:pPrChange w:id="221" w:author="Patrick CHALUMET" w:date="2024-09-18T19:54:00Z" w16du:dateUtc="2024-09-18T17:54:00Z">
          <w:pPr>
            <w:keepNext/>
            <w:spacing w:before="120"/>
            <w:ind w:left="576"/>
            <w:outlineLvl w:val="1"/>
          </w:pPr>
        </w:pPrChange>
      </w:pPr>
      <w:r w:rsidRPr="00CE50DA">
        <w:rPr>
          <w:rPrChange w:id="222" w:author="Patrick CHALUMET" w:date="2024-09-18T19:54:00Z" w16du:dateUtc="2024-09-18T17:54:00Z">
            <w:rPr>
              <w:color w:val="000000"/>
              <w:sz w:val="28"/>
            </w:rPr>
          </w:rPrChange>
        </w:rPr>
        <w:t xml:space="preserve">* </w:t>
      </w:r>
      <w:r w:rsidRPr="00CE50DA">
        <w:t>sous réserve de l’accep</w:t>
      </w:r>
      <w:r w:rsidR="00C00DC2" w:rsidRPr="00CE50DA">
        <w:t>ta</w:t>
      </w:r>
      <w:r w:rsidRPr="00CE50DA">
        <w:t>tion du devis par l’Opérateur</w:t>
      </w:r>
    </w:p>
    <w:p w14:paraId="2371092B" w14:textId="77777777" w:rsidR="002E72D5" w:rsidRPr="007A623A" w:rsidRDefault="002E72D5" w:rsidP="002E72D5">
      <w:pPr>
        <w:pStyle w:val="Texte"/>
      </w:pPr>
    </w:p>
    <w:p w14:paraId="2371092C" w14:textId="77777777" w:rsidR="002E72D5" w:rsidRPr="007A623A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A623A" w:rsidSect="00B1595B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90FAE" w14:textId="77777777" w:rsidR="00B401C6" w:rsidRDefault="00B401C6">
      <w:pPr>
        <w:pStyle w:val="Pieddepage"/>
      </w:pPr>
      <w:r>
        <w:separator/>
      </w:r>
    </w:p>
  </w:endnote>
  <w:endnote w:type="continuationSeparator" w:id="0">
    <w:p w14:paraId="4BFA00C6" w14:textId="77777777" w:rsidR="00B401C6" w:rsidRDefault="00B401C6">
      <w:pPr>
        <w:pStyle w:val="Pieddepage"/>
      </w:pPr>
      <w:r>
        <w:continuationSeparator/>
      </w:r>
    </w:p>
  </w:endnote>
  <w:endnote w:type="continuationNotice" w:id="1">
    <w:p w14:paraId="05A425B6" w14:textId="77777777" w:rsidR="00B401C6" w:rsidRDefault="00B401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3" w14:textId="78B2A8A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ins w:id="223" w:author="Patrick CHALUMET" w:date="2024-09-18T19:54:00Z" w16du:dateUtc="2024-09-18T17:54:00Z">
      <w:r w:rsidR="00E3613A">
        <w:rPr>
          <w:sz w:val="16"/>
          <w:szCs w:val="16"/>
        </w:rPr>
        <w:t xml:space="preserve"> PM</w:t>
      </w:r>
    </w:ins>
  </w:p>
  <w:p w14:paraId="71EB18A1" w14:textId="7AA18B51" w:rsidR="00C70F4A" w:rsidRDefault="00255DD8" w:rsidP="00C70F4A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del w:id="224" w:author="Patrick CHALUMET" w:date="2024-09-18T19:54:00Z" w16du:dateUtc="2024-09-18T17:54:00Z">
      <w:r w:rsidRPr="00255DD8">
        <w:rPr>
          <w:sz w:val="16"/>
          <w:szCs w:val="16"/>
        </w:rPr>
        <w:delText>1</w:delText>
      </w:r>
    </w:del>
    <w:ins w:id="225" w:author="Patrick CHALUMET" w:date="2024-09-18T19:54:00Z" w16du:dateUtc="2024-09-18T17:54:00Z">
      <w:r w:rsidR="00C70F4A">
        <w:rPr>
          <w:sz w:val="16"/>
          <w:szCs w:val="16"/>
        </w:rPr>
        <w:t>2</w:t>
      </w:r>
    </w:ins>
  </w:p>
  <w:p w14:paraId="2371093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7" w14:textId="32760ABC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ins w:id="227" w:author="Patrick CHALUMET" w:date="2024-09-18T19:54:00Z" w16du:dateUtc="2024-09-18T17:54:00Z">
      <w:r w:rsidR="00E3613A">
        <w:rPr>
          <w:sz w:val="16"/>
          <w:szCs w:val="16"/>
        </w:rPr>
        <w:t xml:space="preserve"> PM</w:t>
      </w:r>
    </w:ins>
  </w:p>
  <w:p w14:paraId="23710938" w14:textId="4BF415A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del w:id="228" w:author="Patrick CHALUMET" w:date="2024-09-18T19:54:00Z" w16du:dateUtc="2024-09-18T17:54:00Z">
      <w:r w:rsidRPr="00255DD8">
        <w:rPr>
          <w:sz w:val="16"/>
          <w:szCs w:val="16"/>
        </w:rPr>
        <w:delText>1</w:delText>
      </w:r>
    </w:del>
    <w:ins w:id="229" w:author="Patrick CHALUMET" w:date="2024-09-18T19:54:00Z" w16du:dateUtc="2024-09-18T17:54:00Z">
      <w:r w:rsidR="00C70F4A">
        <w:rPr>
          <w:sz w:val="16"/>
          <w:szCs w:val="16"/>
        </w:rPr>
        <w:t>2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F36A2" w14:textId="77777777" w:rsidR="00B401C6" w:rsidRDefault="00B401C6">
      <w:pPr>
        <w:pStyle w:val="Pieddepage"/>
      </w:pPr>
      <w:r>
        <w:separator/>
      </w:r>
    </w:p>
  </w:footnote>
  <w:footnote w:type="continuationSeparator" w:id="0">
    <w:p w14:paraId="60D1D454" w14:textId="77777777" w:rsidR="00B401C6" w:rsidRDefault="00B401C6">
      <w:pPr>
        <w:pStyle w:val="Pieddepage"/>
      </w:pPr>
      <w:r>
        <w:continuationSeparator/>
      </w:r>
    </w:p>
  </w:footnote>
  <w:footnote w:type="continuationNotice" w:id="1">
    <w:p w14:paraId="5577CA81" w14:textId="77777777" w:rsidR="00B401C6" w:rsidRDefault="00B401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57486" w14:textId="77777777" w:rsidR="00B401C6" w:rsidRDefault="00B401C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AA0A4" w14:textId="226A972B" w:rsidR="00B401C6" w:rsidRDefault="007B3458">
    <w:pPr>
      <w:pStyle w:val="En-tte"/>
    </w:pPr>
    <w:del w:id="226" w:author="Patrick CHALUMET" w:date="2024-09-18T19:54:00Z" w16du:dateUtc="2024-09-18T17:54:00Z">
      <w:r>
        <w:rPr>
          <w:noProof/>
        </w:rPr>
        <w:drawing>
          <wp:inline distT="0" distB="0" distL="0" distR="0" wp14:anchorId="6E360018" wp14:editId="28AE90C1">
            <wp:extent cx="1870460" cy="9429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ne-THD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90" cy="94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A350935"/>
    <w:multiLevelType w:val="hybridMultilevel"/>
    <w:tmpl w:val="0772F810"/>
    <w:lvl w:ilvl="0" w:tplc="1012CB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97660611">
    <w:abstractNumId w:val="16"/>
  </w:num>
  <w:num w:numId="2" w16cid:durableId="1880505621">
    <w:abstractNumId w:val="14"/>
  </w:num>
  <w:num w:numId="3" w16cid:durableId="1574586558">
    <w:abstractNumId w:val="10"/>
  </w:num>
  <w:num w:numId="4" w16cid:durableId="2064983526">
    <w:abstractNumId w:val="21"/>
  </w:num>
  <w:num w:numId="5" w16cid:durableId="1578900421">
    <w:abstractNumId w:val="22"/>
  </w:num>
  <w:num w:numId="6" w16cid:durableId="1512986446">
    <w:abstractNumId w:val="20"/>
  </w:num>
  <w:num w:numId="7" w16cid:durableId="1098791099">
    <w:abstractNumId w:val="23"/>
  </w:num>
  <w:num w:numId="8" w16cid:durableId="1427069955">
    <w:abstractNumId w:val="17"/>
  </w:num>
  <w:num w:numId="9" w16cid:durableId="645280269">
    <w:abstractNumId w:val="15"/>
  </w:num>
  <w:num w:numId="10" w16cid:durableId="296297825">
    <w:abstractNumId w:val="19"/>
  </w:num>
  <w:num w:numId="11" w16cid:durableId="1897233318">
    <w:abstractNumId w:val="11"/>
  </w:num>
  <w:num w:numId="12" w16cid:durableId="114058741">
    <w:abstractNumId w:val="7"/>
  </w:num>
  <w:num w:numId="13" w16cid:durableId="38360451">
    <w:abstractNumId w:val="8"/>
  </w:num>
  <w:num w:numId="14" w16cid:durableId="1237009997">
    <w:abstractNumId w:val="3"/>
  </w:num>
  <w:num w:numId="15" w16cid:durableId="1209338352">
    <w:abstractNumId w:val="2"/>
  </w:num>
  <w:num w:numId="16" w16cid:durableId="999847945">
    <w:abstractNumId w:val="1"/>
  </w:num>
  <w:num w:numId="17" w16cid:durableId="1391342490">
    <w:abstractNumId w:val="0"/>
  </w:num>
  <w:num w:numId="18" w16cid:durableId="1250193242">
    <w:abstractNumId w:val="6"/>
  </w:num>
  <w:num w:numId="19" w16cid:durableId="1619483164">
    <w:abstractNumId w:val="5"/>
  </w:num>
  <w:num w:numId="20" w16cid:durableId="408813573">
    <w:abstractNumId w:val="4"/>
  </w:num>
  <w:num w:numId="21" w16cid:durableId="1274938139">
    <w:abstractNumId w:val="9"/>
  </w:num>
  <w:num w:numId="22" w16cid:durableId="377171327">
    <w:abstractNumId w:val="24"/>
  </w:num>
  <w:num w:numId="23" w16cid:durableId="9850161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4963418">
    <w:abstractNumId w:val="12"/>
  </w:num>
  <w:num w:numId="25" w16cid:durableId="8416666">
    <w:abstractNumId w:val="13"/>
  </w:num>
  <w:num w:numId="26" w16cid:durableId="955058514">
    <w:abstractNumId w:val="18"/>
  </w:num>
  <w:num w:numId="27" w16cid:durableId="999892777">
    <w:abstractNumId w:val="18"/>
  </w:num>
  <w:num w:numId="28" w16cid:durableId="95832002">
    <w:abstractNumId w:val="1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trick CHALUMET">
    <w15:presenceInfo w15:providerId="AD" w15:userId="S::patrick.chalumet@orangeconcessions.com::04da899c-4e98-444a-8e6e-46d82fa516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23E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283A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466F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68A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651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24EF5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558E5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97E0C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C84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16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1D96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3E22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3CB"/>
    <w:rsid w:val="005D2E4F"/>
    <w:rsid w:val="005D39EC"/>
    <w:rsid w:val="005D7790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438E"/>
    <w:rsid w:val="006255FD"/>
    <w:rsid w:val="00627F74"/>
    <w:rsid w:val="00631751"/>
    <w:rsid w:val="00632B75"/>
    <w:rsid w:val="00632B7A"/>
    <w:rsid w:val="00632E3C"/>
    <w:rsid w:val="00633A0A"/>
    <w:rsid w:val="006352CD"/>
    <w:rsid w:val="00636647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B74E0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623A"/>
    <w:rsid w:val="007A7CEE"/>
    <w:rsid w:val="007B08C1"/>
    <w:rsid w:val="007B1E71"/>
    <w:rsid w:val="007B3458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2D1A"/>
    <w:rsid w:val="007C7894"/>
    <w:rsid w:val="007D16A2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0EAF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57CFE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70D2"/>
    <w:rsid w:val="00AD2213"/>
    <w:rsid w:val="00AD2655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819"/>
    <w:rsid w:val="00B25CBB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1C6"/>
    <w:rsid w:val="00B4021C"/>
    <w:rsid w:val="00B40F15"/>
    <w:rsid w:val="00B41ACA"/>
    <w:rsid w:val="00B453B1"/>
    <w:rsid w:val="00B462C0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0F4A"/>
    <w:rsid w:val="00C72F61"/>
    <w:rsid w:val="00C734B3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0DA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35C9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254"/>
    <w:rsid w:val="00E30A52"/>
    <w:rsid w:val="00E30F73"/>
    <w:rsid w:val="00E33AC9"/>
    <w:rsid w:val="00E34077"/>
    <w:rsid w:val="00E35191"/>
    <w:rsid w:val="00E3613A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5E8E"/>
    <w:rsid w:val="00F46564"/>
    <w:rsid w:val="00F47120"/>
    <w:rsid w:val="00F47AAD"/>
    <w:rsid w:val="00F50D48"/>
    <w:rsid w:val="00F512DE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65A70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7108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autoRedefine/>
    <w:qFormat/>
    <w:rsid w:val="00B401C6"/>
    <w:pPr>
      <w:keepNext/>
      <w:numPr>
        <w:numId w:val="26"/>
      </w:numPr>
      <w:spacing w:before="240" w:after="120"/>
      <w:outlineLvl w:val="0"/>
      <w:pPrChange w:id="0" w:author="Patrick CHALUMET" w:date="2024-09-18T19:54:00Z">
        <w:pPr>
          <w:keepNext/>
          <w:numPr>
            <w:numId w:val="1"/>
          </w:numPr>
          <w:spacing w:before="1080"/>
          <w:ind w:left="432" w:hanging="432"/>
          <w:outlineLvl w:val="0"/>
        </w:pPr>
      </w:pPrChange>
    </w:pPr>
    <w:rPr>
      <w:rFonts w:cs="Arial"/>
      <w:b/>
      <w:bCs/>
      <w:kern w:val="32"/>
      <w:sz w:val="36"/>
      <w:szCs w:val="32"/>
      <w:rPrChange w:id="0" w:author="Patrick CHALUMET" w:date="2024-09-18T19:54:00Z">
        <w:rPr>
          <w:rFonts w:ascii="Arial" w:hAnsi="Arial" w:cs="Arial"/>
          <w:bCs/>
          <w:color w:val="FF6600"/>
          <w:kern w:val="32"/>
          <w:sz w:val="36"/>
          <w:szCs w:val="32"/>
          <w:lang w:val="fr-FR" w:eastAsia="fr-FR" w:bidi="ar-SA"/>
        </w:rPr>
      </w:rPrChange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qFormat/>
    <w:rsid w:val="00B401C6"/>
    <w:pPr>
      <w:tabs>
        <w:tab w:val="left" w:pos="600"/>
        <w:tab w:val="right" w:leader="dot" w:pos="9968"/>
      </w:tabs>
      <w:spacing w:before="240" w:after="120"/>
      <w:pPrChange w:id="1" w:author="Patrick CHALUMET" w:date="2024-09-18T19:54:00Z">
        <w:pPr>
          <w:spacing w:before="120"/>
        </w:pPr>
      </w:pPrChange>
    </w:pPr>
    <w:rPr>
      <w:b/>
      <w:sz w:val="28"/>
      <w:rPrChange w:id="1" w:author="Patrick CHALUMET" w:date="2024-09-18T19:54:00Z">
        <w:rPr>
          <w:rFonts w:ascii="Helvetica 55 Roman" w:hAnsi="Helvetica 55 Roman"/>
          <w:color w:val="FF6600"/>
          <w:sz w:val="28"/>
          <w:szCs w:val="24"/>
          <w:lang w:val="fr-FR" w:eastAsia="fr-FR" w:bidi="ar-SA"/>
        </w:rPr>
      </w:rPrChange>
    </w:rPr>
  </w:style>
  <w:style w:type="paragraph" w:styleId="TM2">
    <w:name w:val="toc 2"/>
    <w:basedOn w:val="Normal"/>
    <w:next w:val="Normal"/>
    <w:autoRedefine/>
    <w:rsid w:val="00B401C6"/>
    <w:pPr>
      <w:pPrChange w:id="2" w:author="Patrick CHALUMET" w:date="2024-09-18T19:54:00Z">
        <w:pPr/>
      </w:pPrChange>
    </w:pPr>
    <w:rPr>
      <w:sz w:val="24"/>
      <w:rPrChange w:id="2" w:author="Patrick CHALUMET" w:date="2024-09-18T19:54:00Z">
        <w:rPr>
          <w:rFonts w:ascii="Helvetica 55 Roman" w:hAnsi="Helvetica 55 Roman"/>
          <w:sz w:val="24"/>
          <w:szCs w:val="24"/>
          <w:lang w:val="fr-FR" w:eastAsia="fr-FR" w:bidi="ar-SA"/>
        </w:rPr>
      </w:rPrChange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B401C6"/>
    <w:pPr>
      <w:ind w:left="3459"/>
      <w:pPrChange w:id="3" w:author="Patrick CHALUMET" w:date="2024-09-18T19:54:00Z">
        <w:pPr>
          <w:spacing w:before="240" w:after="240"/>
          <w:ind w:left="357" w:hanging="357"/>
        </w:pPr>
      </w:pPrChange>
    </w:pPr>
    <w:rPr>
      <w:rFonts w:ascii="Arial" w:hAnsi="Arial" w:cs="Arial"/>
      <w:b/>
      <w:bCs/>
      <w:sz w:val="40"/>
      <w:szCs w:val="20"/>
      <w:rPrChange w:id="3" w:author="Patrick CHALUMET" w:date="2024-09-18T19:54:00Z">
        <w:rPr>
          <w:rFonts w:ascii="Helvetica 55 Roman" w:hAnsi="Helvetica 55 Roman" w:cs="Arial"/>
          <w:b/>
          <w:bCs/>
          <w:sz w:val="28"/>
          <w:lang w:val="fr-FR" w:eastAsia="fr-FR" w:bidi="ar-SA"/>
        </w:rPr>
      </w:rPrChange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B401C6"/>
    <w:pPr>
      <w:numPr>
        <w:numId w:val="0"/>
      </w:numPr>
      <w:spacing w:before="480"/>
      <w:jc w:val="both"/>
      <w:outlineLvl w:val="9"/>
      <w:pPrChange w:id="4" w:author="Patrick CHALUMET" w:date="2024-09-18T19:54:00Z">
        <w:pPr>
          <w:keepNext/>
          <w:spacing w:before="480"/>
          <w:jc w:val="both"/>
        </w:pPr>
      </w:pPrChange>
    </w:pPr>
    <w:rPr>
      <w:bCs w:val="0"/>
      <w:kern w:val="0"/>
      <w:szCs w:val="28"/>
      <w:rPrChange w:id="4" w:author="Patrick CHALUMET" w:date="2024-09-18T19:54:00Z">
        <w:rPr>
          <w:rFonts w:ascii="Helvetica 55 Roman" w:hAnsi="Helvetica 55 Roman" w:cs="Arial"/>
          <w:color w:val="FF6600"/>
          <w:sz w:val="36"/>
          <w:szCs w:val="28"/>
          <w:lang w:val="fr-FR" w:eastAsia="fr-FR" w:bidi="ar-SA"/>
        </w:rPr>
      </w:rPrChange>
    </w:rPr>
  </w:style>
  <w:style w:type="paragraph" w:customStyle="1" w:styleId="AnnexeTitre2">
    <w:name w:val="Annexe_Titre_2"/>
    <w:basedOn w:val="Annexetitre1"/>
    <w:next w:val="Texte"/>
    <w:rsid w:val="00B401C6"/>
    <w:pPr>
      <w:spacing w:before="120"/>
      <w:pPrChange w:id="5" w:author="Patrick CHALUMET" w:date="2024-09-18T19:54:00Z">
        <w:pPr>
          <w:keepNext/>
          <w:spacing w:before="120"/>
          <w:jc w:val="both"/>
        </w:pPr>
      </w:pPrChange>
    </w:pPr>
    <w:rPr>
      <w:sz w:val="28"/>
      <w:rPrChange w:id="5" w:author="Patrick CHALUMET" w:date="2024-09-18T19:54:00Z">
        <w:rPr>
          <w:rFonts w:ascii="Helvetica 55 Roman" w:hAnsi="Helvetica 55 Roman" w:cs="Arial"/>
          <w:sz w:val="28"/>
          <w:szCs w:val="28"/>
          <w:lang w:val="fr-FR" w:eastAsia="fr-FR" w:bidi="ar-SA"/>
        </w:rPr>
      </w:rPrChange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B401C6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  <w:pPrChange w:id="6" w:author="Patrick CHALUMET" w:date="2024-09-18T19:54:00Z">
        <w:pPr>
          <w:keepNext/>
          <w:numPr>
            <w:numId w:val="11"/>
          </w:num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shd w:val="pct25" w:color="auto" w:fill="auto"/>
          <w:ind w:left="851"/>
          <w:jc w:val="both"/>
          <w:outlineLvl w:val="0"/>
        </w:pPr>
      </w:pPrChange>
    </w:pPr>
    <w:rPr>
      <w:rFonts w:ascii="Arial Gras" w:hAnsi="Arial Gras"/>
      <w:b w:val="0"/>
      <w:bCs w:val="0"/>
      <w:kern w:val="0"/>
      <w:sz w:val="20"/>
      <w:szCs w:val="20"/>
      <w:rPrChange w:id="6" w:author="Patrick CHALUMET" w:date="2024-09-18T19:54:00Z">
        <w:rPr>
          <w:rFonts w:ascii="Arial Gras" w:hAnsi="Arial Gras" w:cs="Arial"/>
          <w:b/>
          <w:lang w:val="fr-FR" w:eastAsia="fr-FR" w:bidi="ar-SA"/>
        </w:rPr>
      </w:rPrChange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B401C6"/>
    <w:pPr>
      <w:numPr>
        <w:numId w:val="0"/>
      </w:numPr>
      <w:shd w:val="pct10" w:color="auto" w:fill="FFFFFF"/>
      <w:jc w:val="both"/>
      <w:pPrChange w:id="7" w:author="Patrick CHALUMET" w:date="2024-09-18T19:54:00Z">
        <w:pPr>
          <w:keepNext/>
          <w:shd w:val="pct10" w:color="auto" w:fill="FFFFFF"/>
          <w:spacing w:before="240" w:after="120"/>
          <w:jc w:val="both"/>
          <w:outlineLvl w:val="0"/>
        </w:pPr>
      </w:pPrChange>
    </w:pPr>
    <w:rPr>
      <w:rFonts w:ascii="Comic Sans MS" w:hAnsi="Comic Sans MS" w:cs="Times New Roman"/>
      <w:b w:val="0"/>
      <w:bCs w:val="0"/>
      <w:smallCaps/>
      <w:kern w:val="28"/>
      <w:sz w:val="24"/>
      <w:szCs w:val="24"/>
      <w:rPrChange w:id="7" w:author="Patrick CHALUMET" w:date="2024-09-18T19:54:00Z">
        <w:rPr>
          <w:rFonts w:ascii="Comic Sans MS" w:hAnsi="Comic Sans MS"/>
          <w:b/>
          <w:smallCaps/>
          <w:kern w:val="28"/>
          <w:sz w:val="24"/>
          <w:szCs w:val="24"/>
          <w:lang w:val="fr-FR" w:eastAsia="fr-FR" w:bidi="ar-SA"/>
        </w:rPr>
      </w:rPrChange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B401C6"/>
    <w:pPr>
      <w:numPr>
        <w:numId w:val="13"/>
      </w:numPr>
      <w:spacing w:before="240" w:after="120"/>
      <w:ind w:left="357" w:hanging="357"/>
      <w:pPrChange w:id="8" w:author="Patrick CHALUMET" w:date="2024-09-18T19:54:00Z">
        <w:pPr>
          <w:numPr>
            <w:numId w:val="13"/>
          </w:numPr>
          <w:tabs>
            <w:tab w:val="num" w:pos="360"/>
          </w:tabs>
          <w:ind w:left="360" w:hanging="360"/>
        </w:pPr>
      </w:pPrChange>
    </w:pPr>
    <w:rPr>
      <w:b/>
      <w:sz w:val="36"/>
      <w:szCs w:val="20"/>
      <w:lang w:bidi="he-IL"/>
      <w:rPrChange w:id="8" w:author="Patrick CHALUMET" w:date="2024-09-18T19:54:00Z">
        <w:rPr>
          <w:rFonts w:ascii="Arial" w:hAnsi="Arial"/>
          <w:lang w:val="fr-FR" w:eastAsia="fr-FR" w:bidi="he-IL"/>
        </w:rPr>
      </w:rPrChange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16283A"/>
    <w:rPr>
      <w:rFonts w:ascii="Helvetica 55 Roman" w:hAnsi="Helvetica 55 Roman" w:cs="Arial"/>
      <w:b/>
      <w:bCs/>
      <w:kern w:val="32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3E22"/>
    <w:pPr>
      <w:keepLines/>
      <w:spacing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Style14ptNoir">
    <w:name w:val="Style 14 pt Noir"/>
    <w:basedOn w:val="Policepardfaut"/>
    <w:rsid w:val="003558E5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17" Type="http://schemas.openxmlformats.org/officeDocument/2006/relationships/footer" Target="footer2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F1AB1-24A0-4129-B895-22185F03E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49793-22C5-4D44-8B2F-598667B7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71E48-14EA-4730-945D-A4D087F79E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5ABA03-0BCD-497F-AE8D-106695F022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5.xml><?xml version="1.0" encoding="utf-8"?>
<ds:datastoreItem xmlns:ds="http://schemas.openxmlformats.org/officeDocument/2006/customXml" ds:itemID="{7673BB9E-9A9E-42D3-A4F2-980BBC53460F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6.xml><?xml version="1.0" encoding="utf-8"?>
<ds:datastoreItem xmlns:ds="http://schemas.openxmlformats.org/officeDocument/2006/customXml" ds:itemID="{9270E640-C8F2-4BCA-81A9-5D80ED53DE60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236C9C86-4CB0-4ABF-BC43-D216C8F2E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365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1</cp:revision>
  <cp:lastPrinted>2017-01-09T14:40:00Z</cp:lastPrinted>
  <dcterms:created xsi:type="dcterms:W3CDTF">2021-06-09T07:20:00Z</dcterms:created>
  <dcterms:modified xsi:type="dcterms:W3CDTF">2024-09-18T17:54:00Z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